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CE59A" w14:textId="4CD7423E" w:rsidR="00E90C54" w:rsidRPr="00E90C54" w:rsidRDefault="00E90C54" w:rsidP="00E90C54">
      <w:pPr>
        <w:rPr>
          <w:rFonts w:ascii="Arial" w:hAnsi="Arial"/>
          <w:sz w:val="22"/>
        </w:rPr>
      </w:pPr>
      <w:bookmarkStart w:id="0" w:name="_Hlk177467496"/>
      <w:r w:rsidRPr="00E90C54">
        <w:rPr>
          <w:noProof/>
          <w:sz w:val="20"/>
          <w:szCs w:val="20"/>
        </w:rPr>
        <w:tab/>
      </w:r>
      <w:r w:rsidRPr="00E90C54">
        <w:rPr>
          <w:noProof/>
          <w:sz w:val="20"/>
          <w:szCs w:val="20"/>
        </w:rPr>
        <w:tab/>
      </w:r>
      <w:r w:rsidRPr="00E90C54">
        <w:rPr>
          <w:noProof/>
          <w:sz w:val="20"/>
          <w:szCs w:val="20"/>
        </w:rPr>
        <w:tab/>
      </w:r>
      <w:r w:rsidRPr="00E90C54">
        <w:rPr>
          <w:noProof/>
          <w:sz w:val="20"/>
          <w:szCs w:val="20"/>
        </w:rPr>
        <w:tab/>
      </w:r>
      <w:r w:rsidR="00343C99" w:rsidRPr="00E90C54">
        <w:rPr>
          <w:noProof/>
          <w:sz w:val="20"/>
          <w:szCs w:val="20"/>
        </w:rPr>
        <w:drawing>
          <wp:inline distT="0" distB="0" distL="0" distR="0" wp14:anchorId="7915161E" wp14:editId="38FE75AF">
            <wp:extent cx="1581150" cy="687457"/>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96168" cy="693987"/>
                    </a:xfrm>
                    <a:prstGeom prst="rect">
                      <a:avLst/>
                    </a:prstGeom>
                    <a:solidFill>
                      <a:srgbClr val="FFFFFF"/>
                    </a:solidFill>
                    <a:ln>
                      <a:noFill/>
                    </a:ln>
                  </pic:spPr>
                </pic:pic>
              </a:graphicData>
            </a:graphic>
          </wp:inline>
        </w:drawing>
      </w:r>
      <w:r w:rsidRPr="00E90C54">
        <w:rPr>
          <w:noProof/>
          <w:sz w:val="20"/>
          <w:szCs w:val="20"/>
        </w:rPr>
        <w:tab/>
      </w:r>
      <w:r w:rsidRPr="00E90C54">
        <w:rPr>
          <w:noProof/>
          <w:sz w:val="20"/>
          <w:szCs w:val="20"/>
        </w:rPr>
        <w:tab/>
      </w:r>
      <w:r w:rsidRPr="00E90C54">
        <w:rPr>
          <w:noProof/>
          <w:sz w:val="20"/>
          <w:szCs w:val="20"/>
        </w:rPr>
        <w:tab/>
      </w:r>
      <w:r w:rsidRPr="00E90C54">
        <w:rPr>
          <w:noProof/>
          <w:sz w:val="20"/>
          <w:szCs w:val="20"/>
        </w:rPr>
        <w:tab/>
      </w:r>
    </w:p>
    <w:p w14:paraId="2111078F" w14:textId="77777777" w:rsidR="00E90C54" w:rsidRPr="00E90C54" w:rsidRDefault="00E90C54" w:rsidP="00E90C54">
      <w:pPr>
        <w:jc w:val="center"/>
        <w:rPr>
          <w:rFonts w:ascii="Arial" w:hAnsi="Arial"/>
          <w:sz w:val="22"/>
        </w:rPr>
      </w:pPr>
    </w:p>
    <w:p w14:paraId="4BB2F1F8" w14:textId="77777777" w:rsidR="00E90C54" w:rsidRPr="008E096A" w:rsidRDefault="00E90C54" w:rsidP="00E90C54">
      <w:pPr>
        <w:pBdr>
          <w:top w:val="single" w:sz="4" w:space="1" w:color="auto"/>
          <w:left w:val="single" w:sz="4" w:space="4" w:color="auto"/>
          <w:bottom w:val="single" w:sz="4" w:space="1" w:color="auto"/>
          <w:right w:val="single" w:sz="4" w:space="4" w:color="auto"/>
        </w:pBdr>
        <w:jc w:val="center"/>
        <w:rPr>
          <w:rFonts w:ascii="Arial" w:hAnsi="Arial"/>
          <w:b/>
          <w:sz w:val="36"/>
          <w:szCs w:val="20"/>
        </w:rPr>
      </w:pPr>
      <w:r w:rsidRPr="008E096A">
        <w:rPr>
          <w:rFonts w:ascii="Arial" w:hAnsi="Arial"/>
          <w:b/>
          <w:sz w:val="36"/>
          <w:szCs w:val="20"/>
        </w:rPr>
        <w:t>MARCHE PUBLIC de TRAVAUX</w:t>
      </w:r>
    </w:p>
    <w:p w14:paraId="2AF9A5D7" w14:textId="77777777" w:rsidR="00E90C54" w:rsidRPr="008E096A" w:rsidRDefault="00E90C54" w:rsidP="00E90C54">
      <w:pPr>
        <w:jc w:val="both"/>
        <w:rPr>
          <w:rFonts w:ascii="Garamond" w:hAnsi="Garamond"/>
          <w:szCs w:val="20"/>
        </w:rPr>
      </w:pPr>
    </w:p>
    <w:p w14:paraId="2106EE30" w14:textId="2BFF0377" w:rsidR="008E096A" w:rsidRPr="008E096A" w:rsidRDefault="008E096A" w:rsidP="008E096A">
      <w:pPr>
        <w:pBdr>
          <w:top w:val="single" w:sz="4" w:space="1" w:color="auto"/>
          <w:left w:val="single" w:sz="4" w:space="4" w:color="auto"/>
          <w:bottom w:val="single" w:sz="4" w:space="1" w:color="auto"/>
          <w:right w:val="single" w:sz="4" w:space="4" w:color="auto"/>
        </w:pBdr>
        <w:jc w:val="center"/>
        <w:rPr>
          <w:rFonts w:ascii="Century Gothic" w:hAnsi="Century Gothic"/>
          <w:b/>
          <w:sz w:val="22"/>
          <w:szCs w:val="22"/>
        </w:rPr>
      </w:pPr>
      <w:r w:rsidRPr="008E096A">
        <w:rPr>
          <w:rFonts w:ascii="Century Gothic" w:hAnsi="Century Gothic"/>
          <w:b/>
          <w:sz w:val="22"/>
          <w:szCs w:val="22"/>
        </w:rPr>
        <w:t xml:space="preserve">Marché ponctuel à procédure adaptée N° </w:t>
      </w:r>
      <w:r w:rsidR="00890784">
        <w:rPr>
          <w:rFonts w:ascii="Century Gothic" w:hAnsi="Century Gothic"/>
          <w:b/>
          <w:sz w:val="22"/>
          <w:szCs w:val="22"/>
        </w:rPr>
        <w:t>2025-8400-008</w:t>
      </w:r>
    </w:p>
    <w:p w14:paraId="21EC71B2" w14:textId="77777777" w:rsidR="008E096A" w:rsidRPr="008E096A" w:rsidRDefault="008E096A" w:rsidP="008E096A">
      <w:pPr>
        <w:pBdr>
          <w:top w:val="single" w:sz="4" w:space="1" w:color="auto"/>
          <w:left w:val="single" w:sz="4" w:space="4" w:color="auto"/>
          <w:bottom w:val="single" w:sz="4" w:space="1" w:color="auto"/>
          <w:right w:val="single" w:sz="4" w:space="4" w:color="auto"/>
        </w:pBdr>
        <w:jc w:val="center"/>
        <w:rPr>
          <w:rFonts w:ascii="Century Gothic" w:hAnsi="Century Gothic"/>
          <w:b/>
          <w:sz w:val="22"/>
          <w:szCs w:val="22"/>
        </w:rPr>
      </w:pPr>
      <w:r w:rsidRPr="008E096A">
        <w:rPr>
          <w:rFonts w:ascii="Century Gothic" w:hAnsi="Century Gothic"/>
          <w:b/>
          <w:sz w:val="22"/>
          <w:szCs w:val="22"/>
        </w:rPr>
        <w:t xml:space="preserve">En application des articles L 2123-1, R 2123-4 à R 2123-6, </w:t>
      </w:r>
    </w:p>
    <w:p w14:paraId="06D26D5E" w14:textId="77777777" w:rsidR="008E096A" w:rsidRPr="008E096A" w:rsidRDefault="008E096A" w:rsidP="008E096A">
      <w:pPr>
        <w:pBdr>
          <w:top w:val="single" w:sz="4" w:space="1" w:color="auto"/>
          <w:left w:val="single" w:sz="4" w:space="4" w:color="auto"/>
          <w:bottom w:val="single" w:sz="4" w:space="1" w:color="auto"/>
          <w:right w:val="single" w:sz="4" w:space="4" w:color="auto"/>
        </w:pBdr>
        <w:jc w:val="center"/>
        <w:rPr>
          <w:rFonts w:ascii="Century Gothic" w:hAnsi="Century Gothic"/>
          <w:b/>
          <w:sz w:val="22"/>
          <w:szCs w:val="22"/>
        </w:rPr>
      </w:pPr>
      <w:r w:rsidRPr="008E096A">
        <w:rPr>
          <w:rFonts w:ascii="Century Gothic" w:hAnsi="Century Gothic"/>
          <w:b/>
          <w:sz w:val="22"/>
          <w:szCs w:val="22"/>
        </w:rPr>
        <w:t>L 2113-10, R 2113-1 et R 2113-4 à 2113-6 du Code de la commande publique</w:t>
      </w:r>
    </w:p>
    <w:p w14:paraId="51BA6F5C" w14:textId="77777777" w:rsidR="008E096A" w:rsidRPr="008E096A" w:rsidRDefault="008E096A" w:rsidP="008E096A">
      <w:pPr>
        <w:pBdr>
          <w:top w:val="single" w:sz="4" w:space="1" w:color="auto"/>
          <w:left w:val="single" w:sz="4" w:space="4" w:color="auto"/>
          <w:bottom w:val="single" w:sz="4" w:space="1" w:color="auto"/>
          <w:right w:val="single" w:sz="4" w:space="4" w:color="auto"/>
        </w:pBdr>
        <w:jc w:val="center"/>
        <w:rPr>
          <w:rFonts w:ascii="Century Gothic" w:hAnsi="Century Gothic"/>
          <w:b/>
          <w:sz w:val="22"/>
          <w:szCs w:val="22"/>
        </w:rPr>
      </w:pPr>
    </w:p>
    <w:p w14:paraId="2F8AA7D5" w14:textId="77777777" w:rsidR="00890784" w:rsidRPr="00890784" w:rsidRDefault="00890784" w:rsidP="00890784">
      <w:pPr>
        <w:pBdr>
          <w:top w:val="single" w:sz="4" w:space="1" w:color="auto"/>
          <w:left w:val="single" w:sz="4" w:space="4" w:color="auto"/>
          <w:bottom w:val="single" w:sz="4" w:space="1" w:color="auto"/>
          <w:right w:val="single" w:sz="4" w:space="4" w:color="auto"/>
        </w:pBdr>
        <w:jc w:val="center"/>
        <w:rPr>
          <w:rFonts w:ascii="Century Gothic" w:hAnsi="Century Gothic"/>
          <w:b/>
          <w:color w:val="000000" w:themeColor="text1"/>
          <w:sz w:val="22"/>
          <w:szCs w:val="22"/>
        </w:rPr>
      </w:pPr>
      <w:bookmarkStart w:id="1" w:name="_Hlk202277443"/>
      <w:bookmarkStart w:id="2" w:name="_Hlk201563063"/>
      <w:r w:rsidRPr="00890784">
        <w:rPr>
          <w:rFonts w:ascii="Century Gothic" w:hAnsi="Century Gothic"/>
          <w:b/>
          <w:color w:val="000000" w:themeColor="text1"/>
          <w:sz w:val="22"/>
          <w:szCs w:val="22"/>
        </w:rPr>
        <w:t xml:space="preserve">Maitre d’ouvrage : </w:t>
      </w:r>
    </w:p>
    <w:p w14:paraId="7555583D" w14:textId="77777777" w:rsidR="00890784" w:rsidRPr="00890784" w:rsidRDefault="00890784" w:rsidP="00890784">
      <w:pPr>
        <w:pBdr>
          <w:top w:val="single" w:sz="4" w:space="1" w:color="auto"/>
          <w:left w:val="single" w:sz="4" w:space="4" w:color="auto"/>
          <w:bottom w:val="single" w:sz="4" w:space="1" w:color="auto"/>
          <w:right w:val="single" w:sz="4" w:space="4" w:color="auto"/>
        </w:pBdr>
        <w:jc w:val="center"/>
        <w:rPr>
          <w:rFonts w:ascii="Century Gothic" w:hAnsi="Century Gothic"/>
          <w:b/>
          <w:color w:val="000000" w:themeColor="text1"/>
          <w:sz w:val="22"/>
          <w:szCs w:val="22"/>
        </w:rPr>
      </w:pPr>
      <w:r w:rsidRPr="00890784">
        <w:rPr>
          <w:rFonts w:ascii="Century Gothic" w:hAnsi="Century Gothic"/>
          <w:b/>
          <w:color w:val="000000" w:themeColor="text1"/>
          <w:sz w:val="22"/>
          <w:szCs w:val="22"/>
        </w:rPr>
        <w:t>Office National des Forêts – Agence Etudes et Travaux Bourgogne Franche-Comté</w:t>
      </w:r>
      <w:r w:rsidRPr="00890784">
        <w:rPr>
          <w:rFonts w:ascii="Century Gothic" w:hAnsi="Century Gothic"/>
          <w:b/>
          <w:color w:val="000000" w:themeColor="text1"/>
          <w:sz w:val="22"/>
          <w:szCs w:val="22"/>
        </w:rPr>
        <w:br/>
        <w:t>14, rue Gabriel Plançon - BP 51581 - 25010 Besançon Cedex 3</w:t>
      </w:r>
      <w:r w:rsidRPr="00890784">
        <w:rPr>
          <w:rFonts w:ascii="Century Gothic" w:hAnsi="Century Gothic"/>
          <w:b/>
          <w:color w:val="000000" w:themeColor="text1"/>
          <w:sz w:val="22"/>
          <w:szCs w:val="22"/>
        </w:rPr>
        <w:br/>
      </w:r>
    </w:p>
    <w:p w14:paraId="66270F66" w14:textId="77777777" w:rsidR="00890784" w:rsidRPr="00890784" w:rsidRDefault="00890784" w:rsidP="00890784">
      <w:pPr>
        <w:pBdr>
          <w:top w:val="single" w:sz="4" w:space="1" w:color="auto"/>
          <w:left w:val="single" w:sz="4" w:space="4" w:color="auto"/>
          <w:bottom w:val="single" w:sz="4" w:space="1" w:color="auto"/>
          <w:right w:val="single" w:sz="4" w:space="4" w:color="auto"/>
        </w:pBdr>
        <w:jc w:val="center"/>
        <w:rPr>
          <w:rFonts w:ascii="Century Gothic" w:hAnsi="Century Gothic"/>
          <w:b/>
          <w:color w:val="000000" w:themeColor="text1"/>
          <w:sz w:val="22"/>
          <w:szCs w:val="22"/>
        </w:rPr>
      </w:pPr>
      <w:r w:rsidRPr="00890784">
        <w:rPr>
          <w:rFonts w:ascii="Century Gothic" w:hAnsi="Century Gothic"/>
          <w:b/>
          <w:color w:val="000000" w:themeColor="text1"/>
          <w:sz w:val="22"/>
          <w:szCs w:val="22"/>
        </w:rPr>
        <w:t xml:space="preserve">Coordination et Maîtrise d’œuvre : </w:t>
      </w:r>
    </w:p>
    <w:p w14:paraId="0386A3FC" w14:textId="77777777" w:rsidR="00890784" w:rsidRPr="00890784" w:rsidRDefault="00890784" w:rsidP="00890784">
      <w:pPr>
        <w:pBdr>
          <w:top w:val="single" w:sz="4" w:space="1" w:color="auto"/>
          <w:left w:val="single" w:sz="4" w:space="4" w:color="auto"/>
          <w:bottom w:val="single" w:sz="4" w:space="1" w:color="auto"/>
          <w:right w:val="single" w:sz="4" w:space="4" w:color="auto"/>
        </w:pBdr>
        <w:jc w:val="center"/>
        <w:rPr>
          <w:rFonts w:ascii="Century Gothic" w:hAnsi="Century Gothic"/>
          <w:b/>
          <w:color w:val="000000" w:themeColor="text1"/>
          <w:sz w:val="22"/>
          <w:szCs w:val="22"/>
        </w:rPr>
      </w:pPr>
      <w:r w:rsidRPr="00890784">
        <w:rPr>
          <w:rFonts w:ascii="Century Gothic" w:hAnsi="Century Gothic"/>
          <w:b/>
          <w:color w:val="000000" w:themeColor="text1"/>
          <w:sz w:val="22"/>
          <w:szCs w:val="22"/>
        </w:rPr>
        <w:t>Office National des Forêts – Agence Etudes et Travaux Bourgogne Franche-Comté</w:t>
      </w:r>
      <w:r w:rsidRPr="00890784">
        <w:rPr>
          <w:rFonts w:ascii="Century Gothic" w:hAnsi="Century Gothic"/>
          <w:b/>
          <w:color w:val="000000" w:themeColor="text1"/>
          <w:sz w:val="22"/>
          <w:szCs w:val="22"/>
        </w:rPr>
        <w:br/>
        <w:t xml:space="preserve">14, rue Gabriel Plançon - BP 51581 - 25010 Besançon Cedex </w:t>
      </w:r>
      <w:bookmarkEnd w:id="1"/>
      <w:r w:rsidRPr="00890784">
        <w:rPr>
          <w:rFonts w:ascii="Century Gothic" w:hAnsi="Century Gothic"/>
          <w:b/>
          <w:color w:val="000000" w:themeColor="text1"/>
          <w:sz w:val="22"/>
          <w:szCs w:val="22"/>
        </w:rPr>
        <w:t>3</w:t>
      </w:r>
    </w:p>
    <w:bookmarkEnd w:id="2"/>
    <w:p w14:paraId="560E82C5" w14:textId="77777777" w:rsidR="00E90C54" w:rsidRPr="008E096A" w:rsidRDefault="00E90C54" w:rsidP="00E90C54">
      <w:pPr>
        <w:jc w:val="center"/>
        <w:rPr>
          <w:rFonts w:ascii="Arial" w:hAnsi="Arial"/>
          <w:sz w:val="22"/>
        </w:rPr>
      </w:pPr>
    </w:p>
    <w:bookmarkEnd w:id="0"/>
    <w:p w14:paraId="5E0C5F76" w14:textId="77777777" w:rsidR="00C77B7B" w:rsidRPr="008E096A" w:rsidRDefault="00C77B7B" w:rsidP="00C77B7B">
      <w:pPr>
        <w:pBdr>
          <w:top w:val="single" w:sz="4" w:space="1" w:color="0000FF"/>
          <w:left w:val="single" w:sz="4" w:space="4" w:color="0000FF"/>
          <w:bottom w:val="single" w:sz="4" w:space="1" w:color="0000FF"/>
          <w:right w:val="single" w:sz="4" w:space="4" w:color="0000FF"/>
        </w:pBdr>
        <w:jc w:val="center"/>
        <w:rPr>
          <w:rFonts w:ascii="Arial" w:hAnsi="Arial"/>
          <w:sz w:val="32"/>
          <w:szCs w:val="32"/>
        </w:rPr>
      </w:pPr>
      <w:r w:rsidRPr="008E096A">
        <w:rPr>
          <w:rFonts w:ascii="Arial" w:hAnsi="Arial"/>
          <w:sz w:val="32"/>
          <w:szCs w:val="32"/>
        </w:rPr>
        <w:t xml:space="preserve">Objet du marché ponctuel : </w:t>
      </w:r>
    </w:p>
    <w:p w14:paraId="65786231" w14:textId="77777777" w:rsidR="00890784" w:rsidRPr="00890784" w:rsidRDefault="00890784" w:rsidP="00890784">
      <w:pPr>
        <w:pBdr>
          <w:top w:val="single" w:sz="4" w:space="1" w:color="0000FF"/>
          <w:left w:val="single" w:sz="4" w:space="4" w:color="0000FF"/>
          <w:bottom w:val="single" w:sz="4" w:space="1" w:color="0000FF"/>
          <w:right w:val="single" w:sz="4" w:space="4" w:color="0000FF"/>
        </w:pBdr>
        <w:jc w:val="center"/>
        <w:rPr>
          <w:rFonts w:ascii="Arial" w:hAnsi="Arial"/>
          <w:b/>
          <w:bCs/>
          <w:color w:val="000000" w:themeColor="text1"/>
          <w:sz w:val="32"/>
          <w:szCs w:val="32"/>
        </w:rPr>
      </w:pPr>
      <w:bookmarkStart w:id="3" w:name="_Hlk164083742"/>
      <w:bookmarkStart w:id="4" w:name="_Hlk162252438"/>
      <w:r w:rsidRPr="00890784">
        <w:rPr>
          <w:rFonts w:ascii="Arial" w:hAnsi="Arial"/>
          <w:b/>
          <w:bCs/>
          <w:color w:val="000000" w:themeColor="text1"/>
          <w:sz w:val="32"/>
          <w:szCs w:val="32"/>
        </w:rPr>
        <w:t>Achat et installation de chambres froides</w:t>
      </w:r>
    </w:p>
    <w:bookmarkEnd w:id="3"/>
    <w:bookmarkEnd w:id="4"/>
    <w:p w14:paraId="65257F52" w14:textId="77777777" w:rsidR="008C20D3" w:rsidRPr="008E096A" w:rsidRDefault="008C20D3" w:rsidP="00926283">
      <w:pPr>
        <w:jc w:val="center"/>
        <w:rPr>
          <w:rFonts w:ascii="Arial" w:hAnsi="Arial"/>
          <w:b/>
          <w:sz w:val="32"/>
          <w:szCs w:val="32"/>
        </w:rPr>
      </w:pPr>
    </w:p>
    <w:p w14:paraId="0D66A422" w14:textId="7ABE860D" w:rsidR="00926283" w:rsidRPr="008E096A" w:rsidRDefault="00926283" w:rsidP="00926283">
      <w:pPr>
        <w:jc w:val="center"/>
        <w:rPr>
          <w:rFonts w:ascii="Arial" w:hAnsi="Arial"/>
          <w:b/>
          <w:sz w:val="32"/>
          <w:szCs w:val="32"/>
        </w:rPr>
      </w:pPr>
      <w:r w:rsidRPr="008E096A">
        <w:rPr>
          <w:rFonts w:ascii="Arial" w:hAnsi="Arial"/>
          <w:b/>
          <w:sz w:val="32"/>
          <w:szCs w:val="32"/>
        </w:rPr>
        <w:t>ACTE D’ENGAGEMENT</w:t>
      </w:r>
    </w:p>
    <w:p w14:paraId="35B36C0B" w14:textId="77777777" w:rsidR="00926283" w:rsidRPr="00023FCC" w:rsidRDefault="00926283" w:rsidP="00926283">
      <w:pPr>
        <w:jc w:val="center"/>
        <w:rPr>
          <w:rFonts w:ascii="Garamond" w:hAnsi="Garamond"/>
        </w:rPr>
      </w:pPr>
    </w:p>
    <w:tbl>
      <w:tblPr>
        <w:tblW w:w="9695" w:type="dxa"/>
        <w:tblInd w:w="7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Layout w:type="fixed"/>
        <w:tblCellMar>
          <w:left w:w="71" w:type="dxa"/>
          <w:right w:w="71" w:type="dxa"/>
        </w:tblCellMar>
        <w:tblLook w:val="0000" w:firstRow="0" w:lastRow="0" w:firstColumn="0" w:lastColumn="0" w:noHBand="0" w:noVBand="0"/>
      </w:tblPr>
      <w:tblGrid>
        <w:gridCol w:w="9695"/>
      </w:tblGrid>
      <w:tr w:rsidR="00581056" w:rsidRPr="00EB7579" w14:paraId="248F982C" w14:textId="77777777" w:rsidTr="00344A0F">
        <w:tc>
          <w:tcPr>
            <w:tcW w:w="9695" w:type="dxa"/>
            <w:shd w:val="clear" w:color="339966" w:fill="auto"/>
          </w:tcPr>
          <w:p w14:paraId="70DE8B36" w14:textId="4B96F35C" w:rsidR="00581056" w:rsidRPr="00EB7579" w:rsidRDefault="00581056" w:rsidP="00786FDD">
            <w:pPr>
              <w:tabs>
                <w:tab w:val="left" w:pos="-142"/>
                <w:tab w:val="left" w:pos="4111"/>
              </w:tabs>
              <w:jc w:val="both"/>
              <w:rPr>
                <w:rFonts w:ascii="Arial" w:hAnsi="Arial"/>
                <w:b/>
                <w:sz w:val="20"/>
                <w:szCs w:val="20"/>
              </w:rPr>
            </w:pPr>
            <w:r w:rsidRPr="00EB7579">
              <w:rPr>
                <w:rFonts w:ascii="Arial" w:hAnsi="Arial"/>
                <w:sz w:val="20"/>
                <w:szCs w:val="20"/>
              </w:rPr>
              <w:br w:type="page"/>
            </w:r>
            <w:r w:rsidRPr="00EB7579">
              <w:rPr>
                <w:rFonts w:ascii="Arial" w:hAnsi="Arial"/>
                <w:sz w:val="20"/>
                <w:szCs w:val="20"/>
              </w:rPr>
              <w:br w:type="page"/>
            </w:r>
            <w:r w:rsidRPr="00EB7579">
              <w:rPr>
                <w:rFonts w:ascii="Arial" w:hAnsi="Arial"/>
                <w:b/>
                <w:sz w:val="20"/>
                <w:szCs w:val="20"/>
              </w:rPr>
              <w:t xml:space="preserve">A. Objet </w:t>
            </w:r>
            <w:r w:rsidR="00112243">
              <w:rPr>
                <w:rFonts w:ascii="Arial" w:hAnsi="Arial"/>
                <w:b/>
                <w:sz w:val="20"/>
                <w:szCs w:val="20"/>
              </w:rPr>
              <w:t>du marché</w:t>
            </w:r>
          </w:p>
        </w:tc>
      </w:tr>
    </w:tbl>
    <w:p w14:paraId="33CD85B6" w14:textId="77777777" w:rsidR="00581056" w:rsidRPr="00EB7579" w:rsidRDefault="00581056" w:rsidP="00581056">
      <w:pPr>
        <w:rPr>
          <w:rFonts w:ascii="Arial" w:hAnsi="Arial"/>
          <w:sz w:val="20"/>
          <w:szCs w:val="20"/>
        </w:rPr>
      </w:pPr>
    </w:p>
    <w:p w14:paraId="0FB0D58A" w14:textId="77777777" w:rsidR="00112243" w:rsidRPr="00112243" w:rsidRDefault="00581056" w:rsidP="00112243">
      <w:pPr>
        <w:pBdr>
          <w:bottom w:val="single" w:sz="6" w:space="1" w:color="auto"/>
        </w:pBdr>
        <w:jc w:val="both"/>
        <w:rPr>
          <w:rFonts w:ascii="Arial" w:hAnsi="Arial" w:cs="Arial"/>
          <w:b/>
          <w:sz w:val="20"/>
          <w:szCs w:val="20"/>
        </w:rPr>
      </w:pPr>
      <w:r w:rsidRPr="00EB7579">
        <w:rPr>
          <w:rFonts w:ascii="Arial" w:hAnsi="Arial"/>
          <w:b/>
          <w:bCs/>
          <w:color w:val="339933"/>
          <w:spacing w:val="-10"/>
          <w:position w:val="-2"/>
          <w:sz w:val="20"/>
          <w:szCs w:val="20"/>
        </w:rPr>
        <w:sym w:font="Wingdings" w:char="F06E"/>
      </w:r>
      <w:r w:rsidRPr="00EB7579">
        <w:rPr>
          <w:rFonts w:ascii="Arial" w:hAnsi="Arial"/>
          <w:b/>
          <w:bCs/>
          <w:color w:val="003366"/>
          <w:spacing w:val="-10"/>
          <w:position w:val="-2"/>
          <w:sz w:val="20"/>
          <w:szCs w:val="20"/>
        </w:rPr>
        <w:t xml:space="preserve"> </w:t>
      </w:r>
      <w:r w:rsidR="00112243" w:rsidRPr="00112243">
        <w:rPr>
          <w:rFonts w:ascii="Arial" w:hAnsi="Arial" w:cs="Arial"/>
          <w:b/>
          <w:sz w:val="20"/>
          <w:szCs w:val="20"/>
        </w:rPr>
        <w:t>Objet de la consultation</w:t>
      </w:r>
    </w:p>
    <w:p w14:paraId="5B948022" w14:textId="0DDD0F73" w:rsidR="00890784" w:rsidRPr="00890784" w:rsidRDefault="00890784" w:rsidP="00890784">
      <w:pPr>
        <w:spacing w:before="60"/>
        <w:jc w:val="both"/>
        <w:rPr>
          <w:rFonts w:ascii="Arial" w:hAnsi="Arial"/>
          <w:sz w:val="20"/>
          <w:szCs w:val="20"/>
        </w:rPr>
      </w:pPr>
      <w:bookmarkStart w:id="5" w:name="_Toc81880367"/>
      <w:bookmarkStart w:id="6" w:name="_Hlk202293047"/>
      <w:bookmarkStart w:id="7" w:name="_Hlk134625017"/>
      <w:r w:rsidRPr="00890784">
        <w:rPr>
          <w:rFonts w:ascii="Arial" w:hAnsi="Arial"/>
          <w:sz w:val="20"/>
          <w:szCs w:val="20"/>
        </w:rPr>
        <w:t xml:space="preserve">Le présent marché a pour objet </w:t>
      </w:r>
      <w:bookmarkStart w:id="8" w:name="_Hlk202277364"/>
      <w:r w:rsidRPr="00890784">
        <w:rPr>
          <w:rFonts w:ascii="Arial" w:hAnsi="Arial"/>
          <w:sz w:val="20"/>
          <w:szCs w:val="20"/>
        </w:rPr>
        <w:t xml:space="preserve">la création de 2 chambres froides, </w:t>
      </w:r>
      <w:r w:rsidR="00BD3902">
        <w:rPr>
          <w:rFonts w:ascii="Arial" w:hAnsi="Arial"/>
          <w:sz w:val="20"/>
          <w:szCs w:val="20"/>
        </w:rPr>
        <w:t xml:space="preserve">le </w:t>
      </w:r>
      <w:r w:rsidRPr="00890784">
        <w:rPr>
          <w:rFonts w:ascii="Arial" w:hAnsi="Arial"/>
          <w:sz w:val="20"/>
          <w:szCs w:val="20"/>
        </w:rPr>
        <w:t>raccordement au réseau froid existant et</w:t>
      </w:r>
      <w:r w:rsidR="00BD3902">
        <w:rPr>
          <w:rFonts w:ascii="Arial" w:hAnsi="Arial"/>
          <w:sz w:val="20"/>
          <w:szCs w:val="20"/>
        </w:rPr>
        <w:t xml:space="preserve"> le</w:t>
      </w:r>
      <w:r w:rsidRPr="00890784">
        <w:rPr>
          <w:rFonts w:ascii="Arial" w:hAnsi="Arial"/>
          <w:sz w:val="20"/>
          <w:szCs w:val="20"/>
        </w:rPr>
        <w:t xml:space="preserve"> remplacement du groupe frigorigène.</w:t>
      </w:r>
    </w:p>
    <w:bookmarkEnd w:id="5"/>
    <w:bookmarkEnd w:id="8"/>
    <w:p w14:paraId="6B048ED0" w14:textId="77777777" w:rsidR="00890784" w:rsidRPr="00890784" w:rsidRDefault="00890784" w:rsidP="00890784">
      <w:pPr>
        <w:spacing w:before="60"/>
        <w:rPr>
          <w:rFonts w:ascii="Arial" w:hAnsi="Arial"/>
          <w:sz w:val="20"/>
          <w:szCs w:val="20"/>
        </w:rPr>
      </w:pPr>
      <w:r w:rsidRPr="00890784">
        <w:rPr>
          <w:rFonts w:ascii="Arial" w:hAnsi="Arial"/>
          <w:sz w:val="20"/>
          <w:szCs w:val="20"/>
        </w:rPr>
        <w:t>Il se décompose avec :</w:t>
      </w:r>
      <w:r w:rsidRPr="00890784">
        <w:rPr>
          <w:rFonts w:ascii="Arial" w:hAnsi="Arial"/>
          <w:sz w:val="20"/>
          <w:szCs w:val="20"/>
        </w:rPr>
        <w:br/>
        <w:t>- La création de deux chambres froides neuves pour le stockage de fruits et de graines forestières.</w:t>
      </w:r>
      <w:r w:rsidRPr="00890784">
        <w:rPr>
          <w:rFonts w:ascii="Arial" w:hAnsi="Arial"/>
          <w:sz w:val="20"/>
          <w:szCs w:val="20"/>
        </w:rPr>
        <w:br/>
        <w:t>- Le raccordement de ces chambres au réseau froid existant.</w:t>
      </w:r>
      <w:r w:rsidRPr="00890784">
        <w:rPr>
          <w:rFonts w:ascii="Arial" w:hAnsi="Arial"/>
          <w:sz w:val="20"/>
          <w:szCs w:val="20"/>
        </w:rPr>
        <w:br/>
        <w:t>- Le remplacement du groupe frigorifique existant par un groupe adapté à une puissance frigorifique totale de 100 kW, incluant un système de récupération de chaleur.</w:t>
      </w:r>
    </w:p>
    <w:p w14:paraId="28E7A212" w14:textId="63E7DA01" w:rsidR="00890784" w:rsidRPr="00890784" w:rsidRDefault="00890784" w:rsidP="00BD3902">
      <w:pPr>
        <w:spacing w:before="60"/>
        <w:jc w:val="both"/>
        <w:rPr>
          <w:rFonts w:ascii="Arial" w:hAnsi="Arial"/>
          <w:sz w:val="20"/>
          <w:szCs w:val="20"/>
        </w:rPr>
      </w:pPr>
      <w:r w:rsidRPr="00890784">
        <w:rPr>
          <w:rFonts w:ascii="Arial" w:hAnsi="Arial"/>
          <w:sz w:val="20"/>
          <w:szCs w:val="20"/>
        </w:rPr>
        <w:t xml:space="preserve">Il s’agira </w:t>
      </w:r>
      <w:r w:rsidR="001E4065" w:rsidRPr="001E4065">
        <w:rPr>
          <w:rFonts w:ascii="Arial" w:hAnsi="Arial"/>
          <w:sz w:val="20"/>
          <w:szCs w:val="20"/>
        </w:rPr>
        <w:t>de la fourniture</w:t>
      </w:r>
      <w:r w:rsidR="001E4065">
        <w:rPr>
          <w:rFonts w:ascii="Arial" w:hAnsi="Arial"/>
        </w:rPr>
        <w:t xml:space="preserve"> </w:t>
      </w:r>
      <w:r w:rsidRPr="00890784">
        <w:rPr>
          <w:rFonts w:ascii="Arial" w:hAnsi="Arial"/>
          <w:sz w:val="20"/>
          <w:szCs w:val="20"/>
        </w:rPr>
        <w:t>d'un matériel neuf non reconditionné, de l'installation</w:t>
      </w:r>
      <w:r w:rsidR="00BD3902">
        <w:rPr>
          <w:rFonts w:ascii="Arial" w:hAnsi="Arial"/>
          <w:sz w:val="20"/>
          <w:szCs w:val="20"/>
        </w:rPr>
        <w:t xml:space="preserve"> ainsi que</w:t>
      </w:r>
      <w:r w:rsidRPr="00890784">
        <w:rPr>
          <w:rFonts w:ascii="Arial" w:hAnsi="Arial"/>
          <w:sz w:val="20"/>
          <w:szCs w:val="20"/>
        </w:rPr>
        <w:t xml:space="preserve"> de la mise en fonctionnement de l'installation de refroidissement des chambres froides pour </w:t>
      </w:r>
      <w:bookmarkStart w:id="9" w:name="_Hlk202277396"/>
      <w:r w:rsidRPr="00890784">
        <w:rPr>
          <w:rFonts w:ascii="Arial" w:hAnsi="Arial"/>
          <w:sz w:val="20"/>
          <w:szCs w:val="20"/>
        </w:rPr>
        <w:t xml:space="preserve">l’Unité de production Sécherie de la Joux - </w:t>
      </w:r>
      <w:proofErr w:type="spellStart"/>
      <w:r w:rsidRPr="00890784">
        <w:rPr>
          <w:rFonts w:ascii="Arial" w:hAnsi="Arial"/>
          <w:sz w:val="20"/>
          <w:szCs w:val="20"/>
        </w:rPr>
        <w:t>Montrainçon</w:t>
      </w:r>
      <w:proofErr w:type="spellEnd"/>
      <w:r w:rsidRPr="00890784">
        <w:rPr>
          <w:rFonts w:ascii="Arial" w:hAnsi="Arial"/>
          <w:sz w:val="20"/>
          <w:szCs w:val="20"/>
        </w:rPr>
        <w:t xml:space="preserve"> - 39 300 SUPT - FRANCE.</w:t>
      </w:r>
      <w:bookmarkEnd w:id="9"/>
    </w:p>
    <w:p w14:paraId="59416494" w14:textId="77777777" w:rsidR="00890784" w:rsidRPr="00890784" w:rsidRDefault="00890784" w:rsidP="00890784">
      <w:pPr>
        <w:spacing w:before="60"/>
        <w:jc w:val="both"/>
        <w:rPr>
          <w:rFonts w:ascii="Arial" w:hAnsi="Arial"/>
          <w:sz w:val="20"/>
          <w:szCs w:val="20"/>
        </w:rPr>
      </w:pPr>
    </w:p>
    <w:p w14:paraId="3CBC6C04" w14:textId="77777777" w:rsidR="00890784" w:rsidRPr="00890784" w:rsidRDefault="00890784" w:rsidP="00890784">
      <w:pPr>
        <w:spacing w:before="60"/>
        <w:jc w:val="both"/>
        <w:rPr>
          <w:rFonts w:ascii="Arial" w:hAnsi="Arial"/>
          <w:sz w:val="20"/>
          <w:szCs w:val="20"/>
        </w:rPr>
      </w:pPr>
      <w:r w:rsidRPr="00890784">
        <w:rPr>
          <w:rFonts w:ascii="Arial" w:hAnsi="Arial"/>
          <w:sz w:val="20"/>
          <w:szCs w:val="20"/>
        </w:rPr>
        <w:t>L’exécution de ce marché est régie par le CCAG Travaux dans sa dernière version en vigueur. Le document n’est pas joint au dossier de consultation, il est réputé connu par les soumissionnaires. Le document est disponible sur internet via le lien :</w:t>
      </w:r>
    </w:p>
    <w:bookmarkStart w:id="10" w:name="_Hlk201563158"/>
    <w:p w14:paraId="23889EA9" w14:textId="77777777" w:rsidR="00890784" w:rsidRPr="00890784" w:rsidRDefault="00890784" w:rsidP="00890784">
      <w:pPr>
        <w:spacing w:before="60"/>
        <w:jc w:val="both"/>
        <w:rPr>
          <w:rFonts w:ascii="Arial" w:hAnsi="Arial"/>
          <w:sz w:val="20"/>
          <w:szCs w:val="20"/>
          <w:u w:val="single"/>
        </w:rPr>
      </w:pPr>
      <w:r w:rsidRPr="00890784">
        <w:rPr>
          <w:rFonts w:ascii="Arial" w:hAnsi="Arial"/>
          <w:sz w:val="20"/>
          <w:szCs w:val="20"/>
        </w:rPr>
        <w:fldChar w:fldCharType="begin"/>
      </w:r>
      <w:r w:rsidRPr="00890784">
        <w:rPr>
          <w:rFonts w:ascii="Arial" w:hAnsi="Arial"/>
          <w:sz w:val="20"/>
          <w:szCs w:val="20"/>
        </w:rPr>
        <w:instrText>HYPERLINK "https://www.economie.gouv.fr/daj/cahiers-clauses-administratives-generales-et-techniques"</w:instrText>
      </w:r>
      <w:r w:rsidRPr="00890784">
        <w:rPr>
          <w:rFonts w:ascii="Arial" w:hAnsi="Arial"/>
          <w:sz w:val="20"/>
          <w:szCs w:val="20"/>
        </w:rPr>
      </w:r>
      <w:r w:rsidRPr="00890784">
        <w:rPr>
          <w:rFonts w:ascii="Arial" w:hAnsi="Arial"/>
          <w:sz w:val="20"/>
          <w:szCs w:val="20"/>
        </w:rPr>
        <w:fldChar w:fldCharType="separate"/>
      </w:r>
      <w:r w:rsidRPr="00890784">
        <w:rPr>
          <w:rStyle w:val="Lienhypertexte"/>
          <w:rFonts w:ascii="Arial" w:hAnsi="Arial"/>
          <w:sz w:val="20"/>
          <w:szCs w:val="20"/>
        </w:rPr>
        <w:t>https://www.economie.gouv.fr/daj/cahiers-clauses-administratives-generales-et-techniques</w:t>
      </w:r>
      <w:r w:rsidRPr="00890784">
        <w:rPr>
          <w:rFonts w:ascii="Arial" w:hAnsi="Arial"/>
          <w:sz w:val="20"/>
          <w:szCs w:val="20"/>
        </w:rPr>
        <w:fldChar w:fldCharType="end"/>
      </w:r>
    </w:p>
    <w:bookmarkEnd w:id="10"/>
    <w:bookmarkEnd w:id="6"/>
    <w:p w14:paraId="3E1C3999" w14:textId="77777777" w:rsidR="008E096A" w:rsidRPr="008E096A" w:rsidRDefault="008E096A" w:rsidP="008E096A">
      <w:pPr>
        <w:spacing w:before="60"/>
        <w:jc w:val="both"/>
        <w:rPr>
          <w:rFonts w:ascii="Arial" w:hAnsi="Arial"/>
          <w:sz w:val="20"/>
          <w:szCs w:val="20"/>
        </w:rPr>
      </w:pPr>
    </w:p>
    <w:bookmarkEnd w:id="7"/>
    <w:p w14:paraId="01114F71" w14:textId="2A487A4C" w:rsidR="00112243" w:rsidRDefault="00581056" w:rsidP="00112243">
      <w:pPr>
        <w:rPr>
          <w:rFonts w:ascii="Arial" w:hAnsi="Arial"/>
          <w:sz w:val="20"/>
          <w:szCs w:val="20"/>
          <w:u w:val="single"/>
        </w:rPr>
      </w:pPr>
      <w:r w:rsidRPr="00EB7579">
        <w:rPr>
          <w:rFonts w:ascii="Arial" w:hAnsi="Arial"/>
          <w:b/>
          <w:bCs/>
          <w:color w:val="339933"/>
          <w:spacing w:val="-10"/>
          <w:position w:val="-2"/>
          <w:sz w:val="20"/>
          <w:szCs w:val="20"/>
        </w:rPr>
        <w:sym w:font="Wingdings" w:char="F06E"/>
      </w:r>
      <w:r w:rsidRPr="00EB7579">
        <w:rPr>
          <w:rFonts w:ascii="Arial" w:hAnsi="Arial"/>
          <w:b/>
          <w:bCs/>
          <w:color w:val="339933"/>
          <w:spacing w:val="-10"/>
          <w:position w:val="-2"/>
          <w:sz w:val="20"/>
          <w:szCs w:val="20"/>
        </w:rPr>
        <w:t xml:space="preserve"> </w:t>
      </w:r>
      <w:r w:rsidRPr="00EB7579">
        <w:rPr>
          <w:rFonts w:ascii="Arial" w:hAnsi="Arial"/>
          <w:sz w:val="20"/>
          <w:szCs w:val="20"/>
          <w:u w:val="single"/>
        </w:rPr>
        <w:t>Code</w:t>
      </w:r>
      <w:r w:rsidR="00344A0F">
        <w:rPr>
          <w:rFonts w:ascii="Arial" w:hAnsi="Arial"/>
          <w:sz w:val="20"/>
          <w:szCs w:val="20"/>
          <w:u w:val="single"/>
        </w:rPr>
        <w:t>s CPV :</w:t>
      </w:r>
    </w:p>
    <w:p w14:paraId="3A90DFFA" w14:textId="77777777" w:rsidR="008E096A" w:rsidRPr="008E096A" w:rsidRDefault="008E096A" w:rsidP="008E096A">
      <w:pPr>
        <w:rPr>
          <w:rFonts w:ascii="Arial" w:hAnsi="Arial" w:cs="Arial"/>
          <w:sz w:val="20"/>
          <w:szCs w:val="20"/>
        </w:rPr>
      </w:pPr>
      <w:bookmarkStart w:id="11" w:name="_Hlk177471870"/>
      <w:r w:rsidRPr="008E096A">
        <w:rPr>
          <w:rFonts w:ascii="Arial" w:hAnsi="Arial" w:cs="Arial"/>
          <w:sz w:val="20"/>
          <w:szCs w:val="20"/>
        </w:rPr>
        <w:t xml:space="preserve">La référence à la nomenclature communautaire (nomenclature CPV) est la suivante : </w:t>
      </w:r>
    </w:p>
    <w:p w14:paraId="62ED5096" w14:textId="77777777" w:rsidR="008E096A" w:rsidRPr="008E096A" w:rsidRDefault="008E096A" w:rsidP="008E096A">
      <w:pPr>
        <w:rPr>
          <w:rFonts w:ascii="Arial" w:hAnsi="Arial" w:cs="Arial"/>
          <w:sz w:val="20"/>
          <w:szCs w:val="20"/>
        </w:rPr>
      </w:pPr>
    </w:p>
    <w:bookmarkEnd w:id="11"/>
    <w:p w14:paraId="40AD14BF" w14:textId="77777777" w:rsidR="00890784" w:rsidRPr="00890784" w:rsidRDefault="00890784" w:rsidP="00890784">
      <w:pPr>
        <w:rPr>
          <w:rFonts w:ascii="Arial" w:hAnsi="Arial" w:cs="Arial"/>
          <w:sz w:val="20"/>
          <w:szCs w:val="20"/>
        </w:rPr>
      </w:pPr>
      <w:r w:rsidRPr="00890784">
        <w:rPr>
          <w:rFonts w:ascii="Arial" w:hAnsi="Arial" w:cs="Arial"/>
          <w:sz w:val="20"/>
          <w:szCs w:val="20"/>
        </w:rPr>
        <w:t>45331230-9 </w:t>
      </w:r>
      <w:r w:rsidRPr="00890784">
        <w:rPr>
          <w:rFonts w:ascii="Arial" w:hAnsi="Arial" w:cs="Arial"/>
          <w:sz w:val="20"/>
          <w:szCs w:val="20"/>
        </w:rPr>
        <w:tab/>
        <w:t> Travaux d'installation de matériel de refroidissement</w:t>
      </w:r>
    </w:p>
    <w:p w14:paraId="4B01CB03" w14:textId="77777777" w:rsidR="00890784" w:rsidRPr="00890784" w:rsidRDefault="00890784" w:rsidP="00890784">
      <w:pPr>
        <w:rPr>
          <w:rFonts w:ascii="Arial" w:hAnsi="Arial" w:cs="Arial"/>
          <w:sz w:val="20"/>
          <w:szCs w:val="20"/>
        </w:rPr>
      </w:pPr>
      <w:r w:rsidRPr="00890784">
        <w:rPr>
          <w:rFonts w:ascii="Arial" w:hAnsi="Arial" w:cs="Arial"/>
          <w:sz w:val="20"/>
          <w:szCs w:val="20"/>
        </w:rPr>
        <w:t>42500000-1</w:t>
      </w:r>
      <w:r w:rsidRPr="00890784">
        <w:rPr>
          <w:rFonts w:ascii="Arial" w:hAnsi="Arial" w:cs="Arial"/>
          <w:sz w:val="20"/>
          <w:szCs w:val="20"/>
        </w:rPr>
        <w:tab/>
        <w:t>Matériel de réfrigération et de ventilation</w:t>
      </w:r>
      <w:r w:rsidRPr="00890784">
        <w:rPr>
          <w:rFonts w:ascii="Arial" w:hAnsi="Arial" w:cs="Arial"/>
          <w:sz w:val="20"/>
          <w:szCs w:val="20"/>
        </w:rPr>
        <w:br/>
        <w:t>45213210-8</w:t>
      </w:r>
      <w:r w:rsidRPr="00890784">
        <w:rPr>
          <w:rFonts w:ascii="Arial" w:hAnsi="Arial" w:cs="Arial"/>
          <w:sz w:val="20"/>
          <w:szCs w:val="20"/>
        </w:rPr>
        <w:tab/>
        <w:t>Entrepôts frigorifiques</w:t>
      </w:r>
    </w:p>
    <w:p w14:paraId="79BD939A" w14:textId="496A10C0" w:rsidR="00581056" w:rsidRPr="00EB7579" w:rsidRDefault="00581056" w:rsidP="00581056">
      <w:pPr>
        <w:rPr>
          <w:rFonts w:ascii="Arial" w:hAnsi="Arial" w:cs="Arial"/>
          <w:sz w:val="20"/>
          <w:szCs w:val="20"/>
        </w:rPr>
      </w:pPr>
    </w:p>
    <w:p w14:paraId="00206F93" w14:textId="0C0AA6FB" w:rsidR="00CF55A8" w:rsidRDefault="00581056" w:rsidP="00AC1847">
      <w:pPr>
        <w:jc w:val="both"/>
        <w:rPr>
          <w:rFonts w:ascii="Arial" w:hAnsi="Arial" w:cs="Arial"/>
          <w:sz w:val="20"/>
          <w:szCs w:val="20"/>
        </w:rPr>
      </w:pPr>
      <w:r w:rsidRPr="00AC1847">
        <w:rPr>
          <w:rFonts w:ascii="Arial" w:hAnsi="Arial"/>
          <w:b/>
          <w:bCs/>
          <w:color w:val="339933"/>
          <w:spacing w:val="-10"/>
          <w:position w:val="-2"/>
          <w:sz w:val="20"/>
          <w:szCs w:val="20"/>
        </w:rPr>
        <w:sym w:font="Wingdings" w:char="F06E"/>
      </w:r>
      <w:r w:rsidRPr="00AC1847">
        <w:rPr>
          <w:rFonts w:ascii="Arial" w:hAnsi="Arial"/>
          <w:b/>
          <w:bCs/>
          <w:color w:val="339933"/>
          <w:spacing w:val="-10"/>
          <w:position w:val="-2"/>
          <w:sz w:val="20"/>
          <w:szCs w:val="20"/>
        </w:rPr>
        <w:t xml:space="preserve"> </w:t>
      </w:r>
      <w:r w:rsidRPr="00AC1847">
        <w:rPr>
          <w:rFonts w:ascii="Arial" w:hAnsi="Arial"/>
          <w:sz w:val="20"/>
          <w:szCs w:val="20"/>
        </w:rPr>
        <w:t>Cet acte d'engagement correspond </w:t>
      </w:r>
      <w:r w:rsidR="008E096A">
        <w:rPr>
          <w:rFonts w:ascii="Arial" w:hAnsi="Arial" w:cs="Arial"/>
          <w:sz w:val="20"/>
          <w:szCs w:val="20"/>
        </w:rPr>
        <w:t xml:space="preserve">au marché </w:t>
      </w:r>
      <w:r w:rsidR="00890784">
        <w:rPr>
          <w:rFonts w:ascii="Arial" w:hAnsi="Arial" w:cs="Arial"/>
          <w:sz w:val="20"/>
          <w:szCs w:val="20"/>
        </w:rPr>
        <w:t>2025-8400-008</w:t>
      </w:r>
      <w:r w:rsidR="00CF55A8">
        <w:rPr>
          <w:rFonts w:ascii="Arial" w:hAnsi="Arial" w:cs="Arial"/>
          <w:sz w:val="20"/>
          <w:szCs w:val="20"/>
        </w:rPr>
        <w:t xml:space="preserve"> </w:t>
      </w:r>
    </w:p>
    <w:p w14:paraId="7FA7BEF5" w14:textId="77777777" w:rsidR="00BE5F98" w:rsidRDefault="00BE5F98" w:rsidP="00AC1847">
      <w:pPr>
        <w:jc w:val="both"/>
        <w:rPr>
          <w:rFonts w:ascii="Arial" w:hAnsi="Arial" w:cs="Arial"/>
          <w:sz w:val="20"/>
          <w:szCs w:val="20"/>
        </w:rPr>
      </w:pPr>
    </w:p>
    <w:p w14:paraId="74844689" w14:textId="77777777" w:rsidR="00CF55A8" w:rsidRDefault="00CF55A8" w:rsidP="00AC1847">
      <w:pPr>
        <w:jc w:val="both"/>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EB7579" w14:paraId="02D707D2" w14:textId="77777777" w:rsidTr="00CC5D3C">
        <w:tc>
          <w:tcPr>
            <w:tcW w:w="10206" w:type="dxa"/>
            <w:tcBorders>
              <w:top w:val="single" w:sz="12" w:space="0" w:color="339933"/>
              <w:bottom w:val="single" w:sz="12" w:space="0" w:color="339933"/>
            </w:tcBorders>
            <w:shd w:val="clear" w:color="FFFF00" w:fill="auto"/>
          </w:tcPr>
          <w:p w14:paraId="0BDEF12D" w14:textId="77777777" w:rsidR="002B603F" w:rsidRPr="00EB7579" w:rsidRDefault="002B603F" w:rsidP="00501C58">
            <w:pPr>
              <w:tabs>
                <w:tab w:val="left" w:pos="-142"/>
                <w:tab w:val="left" w:pos="4111"/>
              </w:tabs>
              <w:ind w:right="425"/>
              <w:jc w:val="both"/>
              <w:rPr>
                <w:rFonts w:ascii="Arial" w:hAnsi="Arial" w:cs="Arial"/>
                <w:b/>
                <w:bCs/>
                <w:sz w:val="20"/>
                <w:szCs w:val="20"/>
              </w:rPr>
            </w:pPr>
            <w:r w:rsidRPr="00EB7579">
              <w:rPr>
                <w:rFonts w:ascii="Arial" w:hAnsi="Arial" w:cs="Arial"/>
                <w:sz w:val="20"/>
                <w:szCs w:val="20"/>
              </w:rPr>
              <w:lastRenderedPageBreak/>
              <w:br w:type="page"/>
            </w:r>
            <w:r w:rsidRPr="00EB7579">
              <w:rPr>
                <w:rFonts w:ascii="Arial" w:hAnsi="Arial" w:cs="Arial"/>
                <w:sz w:val="20"/>
                <w:szCs w:val="20"/>
              </w:rPr>
              <w:br w:type="page"/>
            </w:r>
            <w:r w:rsidRPr="00EB7579">
              <w:rPr>
                <w:rFonts w:ascii="Arial" w:hAnsi="Arial" w:cs="Arial"/>
                <w:b/>
                <w:bCs/>
                <w:sz w:val="20"/>
                <w:szCs w:val="20"/>
              </w:rPr>
              <w:t xml:space="preserve">B. identification </w:t>
            </w:r>
            <w:r w:rsidR="00501C58" w:rsidRPr="00EB7579">
              <w:rPr>
                <w:rFonts w:ascii="Arial" w:hAnsi="Arial" w:cs="Arial"/>
                <w:b/>
                <w:bCs/>
                <w:sz w:val="20"/>
                <w:szCs w:val="20"/>
              </w:rPr>
              <w:t>du pouvoir adjudicateur</w:t>
            </w:r>
            <w:r w:rsidRPr="00EB7579">
              <w:rPr>
                <w:rFonts w:ascii="Arial" w:hAnsi="Arial" w:cs="Arial"/>
                <w:b/>
                <w:bCs/>
                <w:sz w:val="20"/>
                <w:szCs w:val="20"/>
              </w:rPr>
              <w:t xml:space="preserve"> </w:t>
            </w:r>
          </w:p>
        </w:tc>
      </w:tr>
    </w:tbl>
    <w:p w14:paraId="4E9B9541" w14:textId="77777777" w:rsidR="00D6483F" w:rsidRDefault="00D6483F" w:rsidP="002C59F9">
      <w:pPr>
        <w:jc w:val="both"/>
        <w:outlineLvl w:val="0"/>
        <w:rPr>
          <w:rFonts w:ascii="Arial" w:hAnsi="Arial" w:cs="Arial"/>
          <w:b/>
          <w:bCs/>
          <w:sz w:val="20"/>
          <w:szCs w:val="20"/>
        </w:rPr>
      </w:pPr>
    </w:p>
    <w:p w14:paraId="5323BD0E" w14:textId="3913FB47" w:rsidR="003C0EEA" w:rsidRPr="00EB7579" w:rsidRDefault="003C0EEA" w:rsidP="002C59F9">
      <w:pPr>
        <w:jc w:val="both"/>
        <w:outlineLvl w:val="0"/>
        <w:rPr>
          <w:rFonts w:ascii="Arial" w:hAnsi="Arial" w:cs="Arial"/>
          <w:b/>
          <w:bCs/>
          <w:sz w:val="20"/>
          <w:szCs w:val="20"/>
        </w:rPr>
      </w:pPr>
      <w:r w:rsidRPr="00EB7579">
        <w:rPr>
          <w:rFonts w:ascii="Arial" w:hAnsi="Arial" w:cs="Arial"/>
          <w:b/>
          <w:bCs/>
          <w:sz w:val="20"/>
          <w:szCs w:val="20"/>
        </w:rPr>
        <w:t>Pouvoir adjudicateur/</w:t>
      </w:r>
      <w:r w:rsidR="001A6677">
        <w:rPr>
          <w:rFonts w:ascii="Arial" w:hAnsi="Arial" w:cs="Arial"/>
          <w:b/>
          <w:bCs/>
          <w:sz w:val="20"/>
          <w:szCs w:val="20"/>
        </w:rPr>
        <w:t xml:space="preserve">maitre </w:t>
      </w:r>
      <w:r w:rsidR="00C77B7B">
        <w:rPr>
          <w:rFonts w:ascii="Arial" w:hAnsi="Arial" w:cs="Arial"/>
          <w:b/>
          <w:bCs/>
          <w:sz w:val="20"/>
          <w:szCs w:val="20"/>
        </w:rPr>
        <w:t>d’ouvrage</w:t>
      </w:r>
      <w:r w:rsidRPr="00EB7579">
        <w:rPr>
          <w:rFonts w:ascii="Arial" w:hAnsi="Arial" w:cs="Arial"/>
          <w:b/>
          <w:bCs/>
          <w:sz w:val="20"/>
          <w:szCs w:val="20"/>
        </w:rPr>
        <w:t xml:space="preserve"> : </w:t>
      </w:r>
    </w:p>
    <w:p w14:paraId="1B7F4BCE" w14:textId="77777777" w:rsidR="00112243" w:rsidRDefault="00112243" w:rsidP="00112243">
      <w:pPr>
        <w:jc w:val="both"/>
        <w:rPr>
          <w:rFonts w:ascii="Arial" w:hAnsi="Arial" w:cs="Arial"/>
          <w:sz w:val="20"/>
          <w:szCs w:val="20"/>
        </w:rPr>
      </w:pPr>
    </w:p>
    <w:p w14:paraId="3CB38DD2" w14:textId="77777777" w:rsidR="008E096A" w:rsidRPr="008E096A" w:rsidRDefault="008E096A" w:rsidP="008E096A">
      <w:pPr>
        <w:jc w:val="both"/>
        <w:outlineLvl w:val="0"/>
        <w:rPr>
          <w:rFonts w:ascii="Arial" w:hAnsi="Arial"/>
          <w:sz w:val="20"/>
          <w:szCs w:val="20"/>
        </w:rPr>
      </w:pPr>
      <w:bookmarkStart w:id="12" w:name="_Hlk177466574"/>
      <w:bookmarkStart w:id="13" w:name="_Toc433102387"/>
      <w:bookmarkStart w:id="14" w:name="_Toc329080112"/>
      <w:bookmarkStart w:id="15" w:name="_Toc297539872"/>
      <w:bookmarkStart w:id="16" w:name="_Toc296932592"/>
      <w:bookmarkStart w:id="17" w:name="_Toc191459254"/>
      <w:bookmarkStart w:id="18" w:name="_Toc170956220"/>
      <w:bookmarkStart w:id="19" w:name="_Toc447203797"/>
      <w:r w:rsidRPr="008E096A">
        <w:rPr>
          <w:rFonts w:ascii="Arial" w:hAnsi="Arial"/>
          <w:sz w:val="20"/>
          <w:szCs w:val="20"/>
        </w:rPr>
        <w:t xml:space="preserve">Le pouvoir adjudicateur est : </w:t>
      </w:r>
      <w:r w:rsidRPr="008E096A">
        <w:rPr>
          <w:rFonts w:ascii="Arial" w:hAnsi="Arial"/>
          <w:sz w:val="20"/>
          <w:szCs w:val="20"/>
        </w:rPr>
        <w:tab/>
      </w:r>
    </w:p>
    <w:p w14:paraId="4F548DE6" w14:textId="77777777" w:rsidR="008E096A" w:rsidRPr="008E096A" w:rsidRDefault="008E096A" w:rsidP="008E096A">
      <w:pPr>
        <w:jc w:val="both"/>
        <w:outlineLvl w:val="0"/>
        <w:rPr>
          <w:rFonts w:ascii="Arial" w:hAnsi="Arial"/>
          <w:sz w:val="20"/>
          <w:szCs w:val="20"/>
        </w:rPr>
      </w:pPr>
      <w:r w:rsidRPr="008E096A">
        <w:rPr>
          <w:rFonts w:ascii="Arial" w:hAnsi="Arial"/>
          <w:sz w:val="20"/>
          <w:szCs w:val="20"/>
        </w:rPr>
        <w:t xml:space="preserve">    </w:t>
      </w:r>
    </w:p>
    <w:p w14:paraId="48470080" w14:textId="77777777" w:rsidR="00890784" w:rsidRPr="00890784" w:rsidRDefault="00890784" w:rsidP="00890784">
      <w:pPr>
        <w:jc w:val="both"/>
        <w:outlineLvl w:val="0"/>
        <w:rPr>
          <w:rFonts w:ascii="Arial" w:hAnsi="Arial"/>
          <w:bCs/>
          <w:sz w:val="20"/>
          <w:szCs w:val="20"/>
        </w:rPr>
      </w:pPr>
      <w:bookmarkStart w:id="20" w:name="_Hlk202276514"/>
      <w:r w:rsidRPr="00890784">
        <w:rPr>
          <w:rFonts w:ascii="Arial" w:hAnsi="Arial"/>
          <w:bCs/>
          <w:sz w:val="20"/>
          <w:szCs w:val="20"/>
        </w:rPr>
        <w:t>Office National des Forêts</w:t>
      </w:r>
    </w:p>
    <w:p w14:paraId="66EAF9CD" w14:textId="77777777" w:rsidR="00890784" w:rsidRPr="00890784" w:rsidRDefault="00890784" w:rsidP="00890784">
      <w:pPr>
        <w:jc w:val="both"/>
        <w:outlineLvl w:val="0"/>
        <w:rPr>
          <w:rFonts w:ascii="Arial" w:hAnsi="Arial"/>
          <w:bCs/>
          <w:sz w:val="20"/>
          <w:szCs w:val="20"/>
        </w:rPr>
      </w:pPr>
      <w:r w:rsidRPr="00890784">
        <w:rPr>
          <w:rFonts w:ascii="Arial" w:hAnsi="Arial"/>
          <w:bCs/>
          <w:sz w:val="20"/>
          <w:szCs w:val="20"/>
        </w:rPr>
        <w:t>Agence Etudes et Travaux Bourgogne Franche-Comté</w:t>
      </w:r>
    </w:p>
    <w:p w14:paraId="5F7E1C5D" w14:textId="77777777" w:rsidR="00890784" w:rsidRPr="00890784" w:rsidRDefault="00890784" w:rsidP="00890784">
      <w:pPr>
        <w:jc w:val="both"/>
        <w:outlineLvl w:val="0"/>
        <w:rPr>
          <w:rFonts w:ascii="Arial" w:hAnsi="Arial"/>
          <w:bCs/>
          <w:sz w:val="20"/>
          <w:szCs w:val="20"/>
        </w:rPr>
      </w:pPr>
      <w:r w:rsidRPr="00890784">
        <w:rPr>
          <w:rFonts w:ascii="Arial" w:hAnsi="Arial"/>
          <w:bCs/>
          <w:sz w:val="20"/>
          <w:szCs w:val="20"/>
        </w:rPr>
        <w:t xml:space="preserve">14, rue Gabriel Plançon </w:t>
      </w:r>
    </w:p>
    <w:p w14:paraId="04131566" w14:textId="77777777" w:rsidR="00890784" w:rsidRPr="00890784" w:rsidRDefault="00890784" w:rsidP="00890784">
      <w:pPr>
        <w:jc w:val="both"/>
        <w:outlineLvl w:val="0"/>
        <w:rPr>
          <w:rFonts w:ascii="Arial" w:hAnsi="Arial"/>
          <w:bCs/>
          <w:sz w:val="20"/>
          <w:szCs w:val="20"/>
        </w:rPr>
      </w:pPr>
      <w:r w:rsidRPr="00890784">
        <w:rPr>
          <w:rFonts w:ascii="Arial" w:hAnsi="Arial"/>
          <w:bCs/>
          <w:sz w:val="20"/>
          <w:szCs w:val="20"/>
        </w:rPr>
        <w:t>BP 51581</w:t>
      </w:r>
    </w:p>
    <w:p w14:paraId="6B2895F6" w14:textId="77777777" w:rsidR="00890784" w:rsidRPr="00890784" w:rsidRDefault="00890784" w:rsidP="00890784">
      <w:pPr>
        <w:jc w:val="both"/>
        <w:outlineLvl w:val="0"/>
        <w:rPr>
          <w:rFonts w:ascii="Arial" w:hAnsi="Arial"/>
          <w:bCs/>
          <w:sz w:val="20"/>
          <w:szCs w:val="20"/>
        </w:rPr>
      </w:pPr>
      <w:r w:rsidRPr="00890784">
        <w:rPr>
          <w:rFonts w:ascii="Arial" w:hAnsi="Arial"/>
          <w:bCs/>
          <w:sz w:val="20"/>
          <w:szCs w:val="20"/>
        </w:rPr>
        <w:t>25010 Besançon Cedex 3</w:t>
      </w:r>
    </w:p>
    <w:bookmarkEnd w:id="20"/>
    <w:p w14:paraId="6F233E7A" w14:textId="77777777" w:rsidR="008E096A" w:rsidRPr="008E096A" w:rsidRDefault="008E096A" w:rsidP="008E096A">
      <w:pPr>
        <w:jc w:val="both"/>
        <w:outlineLvl w:val="0"/>
        <w:rPr>
          <w:rFonts w:ascii="Arial" w:hAnsi="Arial"/>
          <w:sz w:val="20"/>
          <w:szCs w:val="20"/>
        </w:rPr>
      </w:pPr>
    </w:p>
    <w:p w14:paraId="4685A379" w14:textId="77777777" w:rsidR="008C20D3" w:rsidRPr="008C20D3" w:rsidRDefault="008C20D3" w:rsidP="008C20D3">
      <w:pPr>
        <w:jc w:val="both"/>
        <w:outlineLvl w:val="0"/>
        <w:rPr>
          <w:rFonts w:ascii="Arial" w:hAnsi="Arial"/>
          <w:sz w:val="20"/>
          <w:szCs w:val="20"/>
        </w:rPr>
      </w:pPr>
      <w:r w:rsidRPr="008C20D3">
        <w:rPr>
          <w:rFonts w:ascii="Arial" w:hAnsi="Arial"/>
          <w:sz w:val="20"/>
          <w:szCs w:val="20"/>
        </w:rPr>
        <w:t xml:space="preserve">Le pouvoir adjudicateur est également désigné et assure le rôle de maitre d’ouvrage dans les documents de cette consultation. </w:t>
      </w:r>
    </w:p>
    <w:bookmarkEnd w:id="12"/>
    <w:p w14:paraId="4FACAEED" w14:textId="77777777" w:rsidR="00E52FC2" w:rsidRDefault="00E52FC2" w:rsidP="00E52FC2">
      <w:pPr>
        <w:jc w:val="both"/>
        <w:outlineLvl w:val="0"/>
        <w:rPr>
          <w:rFonts w:ascii="Arial" w:hAnsi="Arial" w:cs="Arial"/>
          <w:b/>
          <w:bCs/>
          <w:sz w:val="20"/>
          <w:szCs w:val="20"/>
        </w:rPr>
      </w:pPr>
    </w:p>
    <w:p w14:paraId="4D7CADAE" w14:textId="49B7ED6B" w:rsidR="00E52FC2" w:rsidRPr="00E52FC2" w:rsidRDefault="00E52FC2" w:rsidP="00E52FC2">
      <w:pPr>
        <w:jc w:val="both"/>
        <w:outlineLvl w:val="0"/>
        <w:rPr>
          <w:rFonts w:ascii="Arial" w:hAnsi="Arial" w:cs="Arial"/>
          <w:b/>
          <w:bCs/>
          <w:sz w:val="20"/>
          <w:szCs w:val="20"/>
        </w:rPr>
      </w:pPr>
      <w:r w:rsidRPr="00E52FC2">
        <w:rPr>
          <w:rFonts w:ascii="Arial" w:hAnsi="Arial" w:cs="Arial"/>
          <w:b/>
          <w:bCs/>
          <w:sz w:val="20"/>
          <w:szCs w:val="20"/>
        </w:rPr>
        <w:t>Maitrise d’œuvre</w:t>
      </w:r>
      <w:bookmarkEnd w:id="13"/>
      <w:bookmarkEnd w:id="14"/>
      <w:bookmarkEnd w:id="15"/>
      <w:bookmarkEnd w:id="16"/>
      <w:bookmarkEnd w:id="17"/>
      <w:bookmarkEnd w:id="18"/>
      <w:bookmarkEnd w:id="19"/>
    </w:p>
    <w:p w14:paraId="431FBA10" w14:textId="77777777" w:rsidR="00E52FC2" w:rsidRPr="00E52FC2" w:rsidRDefault="00E52FC2" w:rsidP="00E52FC2">
      <w:pPr>
        <w:rPr>
          <w:sz w:val="20"/>
          <w:szCs w:val="20"/>
        </w:rPr>
      </w:pPr>
    </w:p>
    <w:p w14:paraId="60C522C1" w14:textId="2F79A0E6" w:rsidR="00890784" w:rsidRPr="00890784" w:rsidRDefault="00890784" w:rsidP="00BD3902">
      <w:pPr>
        <w:jc w:val="both"/>
        <w:rPr>
          <w:rFonts w:ascii="Arial" w:hAnsi="Arial" w:cs="Arial"/>
          <w:sz w:val="20"/>
          <w:szCs w:val="20"/>
        </w:rPr>
      </w:pPr>
      <w:bookmarkStart w:id="21" w:name="_Hlk177466592"/>
      <w:r w:rsidRPr="00890784">
        <w:rPr>
          <w:rFonts w:ascii="Arial" w:hAnsi="Arial" w:cs="Arial"/>
          <w:sz w:val="20"/>
          <w:szCs w:val="20"/>
        </w:rPr>
        <w:t>La maîtrise d'œuvre sera assurée par le maître de l'ouvrage lui-même, l’Office National des Forêts, agence Etudes et Travaux de Bourgogne</w:t>
      </w:r>
      <w:del w:id="22" w:author="BOSSIS Emeric" w:date="2025-07-02T11:29:00Z" w16du:dateUtc="2025-07-02T09:29:00Z">
        <w:r w:rsidRPr="00890784" w:rsidDel="001E4065">
          <w:rPr>
            <w:rFonts w:ascii="Arial" w:hAnsi="Arial" w:cs="Arial"/>
            <w:sz w:val="20"/>
            <w:szCs w:val="20"/>
          </w:rPr>
          <w:delText>-</w:delText>
        </w:r>
      </w:del>
      <w:r w:rsidR="00BE5F98">
        <w:rPr>
          <w:rFonts w:ascii="Arial" w:hAnsi="Arial" w:cs="Arial"/>
          <w:sz w:val="20"/>
          <w:szCs w:val="20"/>
        </w:rPr>
        <w:t xml:space="preserve"> </w:t>
      </w:r>
      <w:r w:rsidR="001E4065">
        <w:rPr>
          <w:rFonts w:ascii="Arial" w:hAnsi="Arial" w:cs="Arial"/>
          <w:sz w:val="20"/>
          <w:szCs w:val="20"/>
        </w:rPr>
        <w:t>Franche-Comté</w:t>
      </w:r>
      <w:r w:rsidRPr="00890784">
        <w:rPr>
          <w:rFonts w:ascii="Arial" w:hAnsi="Arial" w:cs="Arial"/>
          <w:sz w:val="20"/>
          <w:szCs w:val="20"/>
        </w:rPr>
        <w:t>, représentée par :</w:t>
      </w:r>
    </w:p>
    <w:p w14:paraId="05D3280C" w14:textId="77777777" w:rsidR="00890784" w:rsidRPr="00890784" w:rsidRDefault="00890784" w:rsidP="00890784">
      <w:pPr>
        <w:rPr>
          <w:rFonts w:ascii="Arial" w:hAnsi="Arial" w:cs="Arial"/>
          <w:sz w:val="20"/>
          <w:szCs w:val="20"/>
        </w:rPr>
      </w:pPr>
    </w:p>
    <w:p w14:paraId="10B41759" w14:textId="77777777" w:rsidR="00890784" w:rsidRPr="00890784" w:rsidRDefault="00890784" w:rsidP="00BD3902">
      <w:pPr>
        <w:jc w:val="center"/>
        <w:rPr>
          <w:rFonts w:ascii="Arial" w:hAnsi="Arial" w:cs="Arial"/>
          <w:sz w:val="20"/>
          <w:szCs w:val="20"/>
        </w:rPr>
      </w:pPr>
      <w:r w:rsidRPr="00890784">
        <w:rPr>
          <w:rFonts w:ascii="Arial" w:hAnsi="Arial" w:cs="Arial"/>
          <w:sz w:val="20"/>
          <w:szCs w:val="20"/>
        </w:rPr>
        <w:t>M. Emeric BOSSIS, Responsable d’Unité de Production – Sécherie de la Joux</w:t>
      </w:r>
    </w:p>
    <w:p w14:paraId="67F073A4" w14:textId="77777777" w:rsidR="00890784" w:rsidRPr="00890784" w:rsidRDefault="00890784" w:rsidP="00BD3902">
      <w:pPr>
        <w:jc w:val="center"/>
        <w:rPr>
          <w:rFonts w:ascii="Arial" w:hAnsi="Arial" w:cs="Arial"/>
          <w:sz w:val="20"/>
          <w:szCs w:val="20"/>
        </w:rPr>
      </w:pPr>
      <w:proofErr w:type="spellStart"/>
      <w:r w:rsidRPr="00890784">
        <w:rPr>
          <w:rFonts w:ascii="Arial" w:hAnsi="Arial" w:cs="Arial"/>
          <w:sz w:val="20"/>
          <w:szCs w:val="20"/>
        </w:rPr>
        <w:t>Montrainçon</w:t>
      </w:r>
      <w:proofErr w:type="spellEnd"/>
      <w:r w:rsidRPr="00890784">
        <w:rPr>
          <w:rFonts w:ascii="Arial" w:hAnsi="Arial" w:cs="Arial"/>
          <w:sz w:val="20"/>
          <w:szCs w:val="20"/>
        </w:rPr>
        <w:t xml:space="preserve"> - 39300 SUPT</w:t>
      </w:r>
    </w:p>
    <w:p w14:paraId="0E915145" w14:textId="77777777" w:rsidR="00890784" w:rsidRPr="00890784" w:rsidRDefault="00890784" w:rsidP="00BD3902">
      <w:pPr>
        <w:jc w:val="center"/>
        <w:rPr>
          <w:rFonts w:ascii="Arial" w:hAnsi="Arial" w:cs="Arial"/>
          <w:sz w:val="20"/>
          <w:szCs w:val="20"/>
        </w:rPr>
      </w:pPr>
      <w:r w:rsidRPr="00890784">
        <w:rPr>
          <w:rFonts w:ascii="Arial" w:hAnsi="Arial" w:cs="Arial"/>
          <w:sz w:val="20"/>
          <w:szCs w:val="20"/>
        </w:rPr>
        <w:t xml:space="preserve">Portable : 06 26 55 60 14 – </w:t>
      </w:r>
      <w:proofErr w:type="gramStart"/>
      <w:r w:rsidRPr="00890784">
        <w:rPr>
          <w:rFonts w:ascii="Arial" w:hAnsi="Arial" w:cs="Arial"/>
          <w:sz w:val="20"/>
          <w:szCs w:val="20"/>
        </w:rPr>
        <w:t>Email</w:t>
      </w:r>
      <w:proofErr w:type="gramEnd"/>
      <w:r w:rsidRPr="00890784">
        <w:rPr>
          <w:rFonts w:ascii="Arial" w:hAnsi="Arial" w:cs="Arial"/>
          <w:sz w:val="20"/>
          <w:szCs w:val="20"/>
        </w:rPr>
        <w:t xml:space="preserve"> : </w:t>
      </w:r>
      <w:hyperlink r:id="rId9" w:history="1">
        <w:r w:rsidRPr="00890784">
          <w:rPr>
            <w:rStyle w:val="Lienhypertexte"/>
            <w:rFonts w:ascii="Arial" w:hAnsi="Arial" w:cs="Arial"/>
            <w:sz w:val="20"/>
            <w:szCs w:val="20"/>
          </w:rPr>
          <w:t>emeric.bossis@onf.fr</w:t>
        </w:r>
      </w:hyperlink>
    </w:p>
    <w:bookmarkEnd w:id="21"/>
    <w:p w14:paraId="4AC5B720" w14:textId="77777777" w:rsidR="006366A8" w:rsidRDefault="006366A8" w:rsidP="00E52FC2">
      <w:pPr>
        <w:rPr>
          <w:rFonts w:ascii="Arial" w:hAnsi="Arial" w:cs="Arial"/>
          <w:sz w:val="20"/>
          <w:szCs w:val="20"/>
        </w:rPr>
      </w:pPr>
    </w:p>
    <w:p w14:paraId="5971325D" w14:textId="2187BF34" w:rsidR="002F7ADC" w:rsidRPr="002F7ADC" w:rsidRDefault="002F7ADC" w:rsidP="002F7ADC">
      <w:pPr>
        <w:rPr>
          <w:rFonts w:ascii="Arial" w:hAnsi="Arial" w:cs="Arial"/>
          <w:b/>
          <w:bCs/>
          <w:sz w:val="20"/>
          <w:szCs w:val="20"/>
        </w:rPr>
      </w:pPr>
      <w:r>
        <w:rPr>
          <w:rFonts w:ascii="Arial" w:hAnsi="Arial" w:cs="Arial"/>
          <w:b/>
          <w:bCs/>
          <w:sz w:val="20"/>
          <w:szCs w:val="20"/>
        </w:rPr>
        <w:t xml:space="preserve">Personne en charge du suivi et de l’exécution </w:t>
      </w:r>
    </w:p>
    <w:p w14:paraId="440FD5E7" w14:textId="77777777" w:rsidR="006366A8" w:rsidRDefault="006366A8" w:rsidP="00E52FC2">
      <w:pPr>
        <w:rPr>
          <w:rFonts w:ascii="Arial" w:hAnsi="Arial" w:cs="Arial"/>
          <w:sz w:val="20"/>
          <w:szCs w:val="20"/>
        </w:rPr>
      </w:pPr>
    </w:p>
    <w:p w14:paraId="6CB1F9D6" w14:textId="50364198" w:rsidR="008E096A" w:rsidRDefault="00E52FC2" w:rsidP="00232FA4">
      <w:pPr>
        <w:jc w:val="both"/>
        <w:rPr>
          <w:rFonts w:ascii="Arial" w:hAnsi="Arial"/>
          <w:sz w:val="20"/>
          <w:szCs w:val="20"/>
        </w:rPr>
      </w:pPr>
      <w:r w:rsidRPr="00E52FC2">
        <w:rPr>
          <w:rFonts w:ascii="Arial" w:hAnsi="Arial" w:cs="Arial"/>
          <w:sz w:val="20"/>
          <w:szCs w:val="20"/>
        </w:rPr>
        <w:t xml:space="preserve">La personne en charge du suivi du marché et de son </w:t>
      </w:r>
      <w:r w:rsidR="00232FA4" w:rsidRPr="00E52FC2">
        <w:rPr>
          <w:rFonts w:ascii="Arial" w:hAnsi="Arial" w:cs="Arial"/>
          <w:sz w:val="20"/>
          <w:szCs w:val="20"/>
        </w:rPr>
        <w:t xml:space="preserve">exécution </w:t>
      </w:r>
      <w:r w:rsidR="00232FA4">
        <w:rPr>
          <w:rFonts w:ascii="Arial" w:hAnsi="Arial" w:cs="Arial"/>
          <w:sz w:val="20"/>
          <w:szCs w:val="20"/>
        </w:rPr>
        <w:t xml:space="preserve">et, habilitée à donner des renseignements </w:t>
      </w:r>
      <w:r w:rsidRPr="00E52FC2">
        <w:rPr>
          <w:rFonts w:ascii="Arial" w:hAnsi="Arial" w:cs="Arial"/>
          <w:sz w:val="20"/>
          <w:szCs w:val="20"/>
        </w:rPr>
        <w:t>est :</w:t>
      </w:r>
      <w:r w:rsidR="008E096A" w:rsidRPr="008E096A">
        <w:rPr>
          <w:rFonts w:ascii="Arial" w:hAnsi="Arial"/>
          <w:sz w:val="20"/>
          <w:szCs w:val="20"/>
        </w:rPr>
        <w:t xml:space="preserve"> </w:t>
      </w:r>
    </w:p>
    <w:p w14:paraId="2DB64E87" w14:textId="77777777" w:rsidR="008E096A" w:rsidRDefault="008E096A" w:rsidP="008E096A">
      <w:pPr>
        <w:rPr>
          <w:rFonts w:ascii="Arial" w:hAnsi="Arial"/>
          <w:sz w:val="20"/>
          <w:szCs w:val="20"/>
        </w:rPr>
      </w:pPr>
    </w:p>
    <w:p w14:paraId="62D6E5AE" w14:textId="77777777" w:rsidR="00890784" w:rsidRPr="00890784" w:rsidRDefault="00890784" w:rsidP="00890784">
      <w:pPr>
        <w:jc w:val="center"/>
        <w:rPr>
          <w:rFonts w:ascii="Arial" w:hAnsi="Arial"/>
          <w:sz w:val="20"/>
          <w:szCs w:val="20"/>
        </w:rPr>
      </w:pPr>
      <w:r w:rsidRPr="00890784">
        <w:rPr>
          <w:rFonts w:ascii="Arial" w:hAnsi="Arial"/>
          <w:sz w:val="20"/>
          <w:szCs w:val="20"/>
        </w:rPr>
        <w:t>M. Emeric BOSSIS, Responsable d’Unité de Production – Sécherie de la Joux</w:t>
      </w:r>
    </w:p>
    <w:p w14:paraId="69363520" w14:textId="77777777" w:rsidR="00890784" w:rsidRPr="00890784" w:rsidRDefault="00890784" w:rsidP="00890784">
      <w:pPr>
        <w:jc w:val="center"/>
        <w:rPr>
          <w:rFonts w:ascii="Arial" w:hAnsi="Arial"/>
          <w:sz w:val="20"/>
          <w:szCs w:val="20"/>
        </w:rPr>
      </w:pPr>
      <w:proofErr w:type="spellStart"/>
      <w:r w:rsidRPr="00890784">
        <w:rPr>
          <w:rFonts w:ascii="Arial" w:hAnsi="Arial"/>
          <w:sz w:val="20"/>
          <w:szCs w:val="20"/>
        </w:rPr>
        <w:t>Montrainçon</w:t>
      </w:r>
      <w:proofErr w:type="spellEnd"/>
      <w:r w:rsidRPr="00890784">
        <w:rPr>
          <w:rFonts w:ascii="Arial" w:hAnsi="Arial"/>
          <w:sz w:val="20"/>
          <w:szCs w:val="20"/>
        </w:rPr>
        <w:t xml:space="preserve"> - 39300 SUPT</w:t>
      </w:r>
    </w:p>
    <w:p w14:paraId="5FA1028F" w14:textId="77777777" w:rsidR="00890784" w:rsidRPr="00890784" w:rsidRDefault="00890784" w:rsidP="00890784">
      <w:pPr>
        <w:jc w:val="center"/>
        <w:rPr>
          <w:rFonts w:ascii="Arial" w:hAnsi="Arial"/>
          <w:sz w:val="20"/>
          <w:szCs w:val="20"/>
        </w:rPr>
      </w:pPr>
      <w:r w:rsidRPr="00890784">
        <w:rPr>
          <w:rFonts w:ascii="Arial" w:hAnsi="Arial"/>
          <w:sz w:val="20"/>
          <w:szCs w:val="20"/>
        </w:rPr>
        <w:t xml:space="preserve">Portable : 06 26 55 60 14 – </w:t>
      </w:r>
      <w:proofErr w:type="gramStart"/>
      <w:r w:rsidRPr="00890784">
        <w:rPr>
          <w:rFonts w:ascii="Arial" w:hAnsi="Arial"/>
          <w:sz w:val="20"/>
          <w:szCs w:val="20"/>
        </w:rPr>
        <w:t>Email</w:t>
      </w:r>
      <w:proofErr w:type="gramEnd"/>
      <w:r w:rsidRPr="00890784">
        <w:rPr>
          <w:rFonts w:ascii="Arial" w:hAnsi="Arial"/>
          <w:sz w:val="20"/>
          <w:szCs w:val="20"/>
        </w:rPr>
        <w:t xml:space="preserve"> : </w:t>
      </w:r>
      <w:hyperlink r:id="rId10" w:history="1">
        <w:r w:rsidRPr="00890784">
          <w:rPr>
            <w:rFonts w:ascii="Arial" w:hAnsi="Arial"/>
            <w:color w:val="0000FF"/>
            <w:sz w:val="20"/>
            <w:szCs w:val="20"/>
            <w:u w:val="single"/>
          </w:rPr>
          <w:t>emeric.bossis@onf.fr</w:t>
        </w:r>
      </w:hyperlink>
    </w:p>
    <w:p w14:paraId="7152266E" w14:textId="77777777" w:rsidR="00E52FC2" w:rsidRPr="00E52FC2" w:rsidRDefault="00E52FC2" w:rsidP="00E52FC2">
      <w:pPr>
        <w:keepNext/>
        <w:tabs>
          <w:tab w:val="num" w:pos="567"/>
        </w:tabs>
        <w:spacing w:before="240" w:after="240"/>
        <w:outlineLvl w:val="1"/>
        <w:rPr>
          <w:rFonts w:ascii="Arial" w:hAnsi="Arial" w:cs="Arial"/>
          <w:b/>
          <w:bCs/>
          <w:sz w:val="20"/>
          <w:szCs w:val="20"/>
        </w:rPr>
      </w:pPr>
      <w:r w:rsidRPr="00E52FC2">
        <w:rPr>
          <w:rFonts w:ascii="Arial" w:hAnsi="Arial" w:cs="Arial"/>
          <w:b/>
          <w:bCs/>
          <w:sz w:val="20"/>
          <w:szCs w:val="20"/>
        </w:rPr>
        <w:t>Comptable assignataire des paiements</w:t>
      </w:r>
    </w:p>
    <w:p w14:paraId="68A34B00" w14:textId="77777777" w:rsidR="00232FA4" w:rsidRPr="00232FA4" w:rsidRDefault="00232FA4" w:rsidP="00232FA4">
      <w:pPr>
        <w:jc w:val="both"/>
        <w:rPr>
          <w:rFonts w:ascii="Arial" w:hAnsi="Arial" w:cs="Bookman Old Style"/>
          <w:sz w:val="20"/>
          <w:szCs w:val="20"/>
        </w:rPr>
      </w:pPr>
      <w:r w:rsidRPr="00232FA4">
        <w:rPr>
          <w:rFonts w:ascii="Arial" w:hAnsi="Arial" w:cs="Bookman Old Style"/>
          <w:sz w:val="20"/>
          <w:szCs w:val="20"/>
        </w:rPr>
        <w:t>Le comptable assignataire des paiements est l’Agent Comptable Secondaire au siège de la direction territoriale :</w:t>
      </w:r>
    </w:p>
    <w:p w14:paraId="5B813C0E" w14:textId="77777777" w:rsidR="00232FA4" w:rsidRPr="00232FA4" w:rsidRDefault="00232FA4" w:rsidP="00232FA4">
      <w:pPr>
        <w:ind w:left="432"/>
        <w:jc w:val="center"/>
        <w:rPr>
          <w:rFonts w:ascii="Arial" w:hAnsi="Arial" w:cs="Bookman Old Style"/>
          <w:sz w:val="20"/>
          <w:szCs w:val="20"/>
        </w:rPr>
      </w:pPr>
    </w:p>
    <w:p w14:paraId="07E9C4FF" w14:textId="77777777" w:rsidR="00232FA4" w:rsidRPr="00232FA4" w:rsidRDefault="00232FA4" w:rsidP="00232FA4">
      <w:pPr>
        <w:ind w:left="432"/>
        <w:jc w:val="center"/>
        <w:rPr>
          <w:rFonts w:ascii="Arial" w:hAnsi="Arial" w:cs="Bookman Old Style"/>
          <w:iCs/>
          <w:sz w:val="20"/>
          <w:szCs w:val="20"/>
        </w:rPr>
      </w:pPr>
      <w:r w:rsidRPr="00232FA4">
        <w:rPr>
          <w:rFonts w:ascii="Arial" w:hAnsi="Arial" w:cs="Bookman Old Style"/>
          <w:iCs/>
          <w:sz w:val="20"/>
          <w:szCs w:val="20"/>
        </w:rPr>
        <w:t>Laurent DECUP</w:t>
      </w:r>
    </w:p>
    <w:p w14:paraId="2E37314C" w14:textId="77777777" w:rsidR="00232FA4" w:rsidRPr="00232FA4" w:rsidRDefault="00232FA4" w:rsidP="00232FA4">
      <w:pPr>
        <w:ind w:left="432"/>
        <w:jc w:val="center"/>
        <w:rPr>
          <w:rFonts w:ascii="Arial" w:hAnsi="Arial" w:cs="Bookman Old Style"/>
          <w:sz w:val="20"/>
          <w:szCs w:val="20"/>
        </w:rPr>
      </w:pPr>
      <w:r w:rsidRPr="00232FA4">
        <w:rPr>
          <w:rFonts w:ascii="Arial" w:hAnsi="Arial" w:cs="Bookman Old Style"/>
          <w:sz w:val="20"/>
          <w:szCs w:val="20"/>
        </w:rPr>
        <w:t>14, Rue Plançon – CS 51581</w:t>
      </w:r>
    </w:p>
    <w:p w14:paraId="166AEF1A" w14:textId="77777777" w:rsidR="00232FA4" w:rsidRPr="00232FA4" w:rsidRDefault="00232FA4" w:rsidP="00232FA4">
      <w:pPr>
        <w:ind w:left="432"/>
        <w:jc w:val="center"/>
        <w:rPr>
          <w:rFonts w:ascii="Arial" w:hAnsi="Arial" w:cs="Bookman Old Style"/>
          <w:sz w:val="20"/>
          <w:szCs w:val="20"/>
        </w:rPr>
      </w:pPr>
      <w:r w:rsidRPr="00232FA4">
        <w:rPr>
          <w:rFonts w:ascii="Arial" w:hAnsi="Arial" w:cs="Bookman Old Style"/>
          <w:sz w:val="20"/>
          <w:szCs w:val="20"/>
        </w:rPr>
        <w:t>25010 BESANCON Cedex</w:t>
      </w:r>
    </w:p>
    <w:p w14:paraId="46FEAE13" w14:textId="7C5437B2" w:rsidR="00232FA4" w:rsidRDefault="00232FA4" w:rsidP="00232FA4">
      <w:pPr>
        <w:ind w:left="432"/>
        <w:jc w:val="center"/>
      </w:pPr>
      <w:r w:rsidRPr="00232FA4">
        <w:rPr>
          <w:rFonts w:ascii="Arial" w:hAnsi="Arial" w:cs="Bookman Old Style"/>
          <w:sz w:val="20"/>
          <w:szCs w:val="20"/>
        </w:rPr>
        <w:t>Portable </w:t>
      </w:r>
      <w:r w:rsidRPr="00232FA4">
        <w:rPr>
          <w:rFonts w:ascii="Arial" w:hAnsi="Arial" w:cs="Bookman Old Style"/>
          <w:iCs/>
          <w:sz w:val="20"/>
          <w:szCs w:val="20"/>
        </w:rPr>
        <w:t>: 06.68.03.16.37</w:t>
      </w:r>
      <w:r w:rsidR="002F7ADC">
        <w:rPr>
          <w:rFonts w:ascii="Arial" w:hAnsi="Arial" w:cs="Bookman Old Style"/>
          <w:iCs/>
          <w:sz w:val="20"/>
          <w:szCs w:val="20"/>
        </w:rPr>
        <w:t xml:space="preserve"> - </w:t>
      </w:r>
      <w:proofErr w:type="gramStart"/>
      <w:r w:rsidRPr="00232FA4">
        <w:rPr>
          <w:rFonts w:ascii="Arial" w:hAnsi="Arial" w:cs="Bookman Old Style"/>
          <w:iCs/>
          <w:sz w:val="20"/>
          <w:szCs w:val="20"/>
        </w:rPr>
        <w:t>Email</w:t>
      </w:r>
      <w:proofErr w:type="gramEnd"/>
      <w:r w:rsidRPr="00232FA4">
        <w:rPr>
          <w:rFonts w:ascii="Arial" w:hAnsi="Arial" w:cs="Bookman Old Style"/>
          <w:iCs/>
          <w:sz w:val="20"/>
          <w:szCs w:val="20"/>
        </w:rPr>
        <w:t xml:space="preserve"> : </w:t>
      </w:r>
      <w:hyperlink r:id="rId11" w:history="1">
        <w:r w:rsidRPr="00232FA4">
          <w:rPr>
            <w:rStyle w:val="Lienhypertexte"/>
            <w:rFonts w:ascii="Arial" w:hAnsi="Arial" w:cs="Bookman Old Style"/>
            <w:iCs/>
            <w:sz w:val="20"/>
            <w:szCs w:val="20"/>
          </w:rPr>
          <w:t>laurent.decup@onf.fr</w:t>
        </w:r>
      </w:hyperlink>
    </w:p>
    <w:p w14:paraId="6E64C2A3" w14:textId="77777777" w:rsidR="00890784" w:rsidRDefault="00890784" w:rsidP="00232FA4">
      <w:pPr>
        <w:ind w:left="432"/>
        <w:jc w:val="cente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EB7579" w14:paraId="5B19440A" w14:textId="77777777" w:rsidTr="00CC5D3C">
        <w:tc>
          <w:tcPr>
            <w:tcW w:w="10065" w:type="dxa"/>
            <w:tcBorders>
              <w:top w:val="single" w:sz="12" w:space="0" w:color="339933"/>
              <w:bottom w:val="single" w:sz="12" w:space="0" w:color="339933"/>
            </w:tcBorders>
            <w:shd w:val="clear" w:color="FFFF00" w:fill="auto"/>
          </w:tcPr>
          <w:p w14:paraId="4B3F6BD9" w14:textId="77777777" w:rsidR="003C0EEA" w:rsidRPr="00EB7579" w:rsidRDefault="003C0EEA" w:rsidP="008B1B38">
            <w:pPr>
              <w:tabs>
                <w:tab w:val="left" w:pos="-142"/>
                <w:tab w:val="left" w:pos="4111"/>
              </w:tabs>
              <w:jc w:val="both"/>
              <w:rPr>
                <w:rFonts w:ascii="Arial" w:hAnsi="Arial" w:cs="Arial"/>
                <w:b/>
                <w:bCs/>
                <w:sz w:val="20"/>
                <w:szCs w:val="20"/>
              </w:rPr>
            </w:pPr>
            <w:r w:rsidRPr="00EB7579">
              <w:rPr>
                <w:rFonts w:ascii="Arial" w:hAnsi="Arial" w:cs="Arial"/>
                <w:sz w:val="20"/>
                <w:szCs w:val="20"/>
              </w:rPr>
              <w:br w:type="page"/>
            </w:r>
            <w:r w:rsidRPr="00EB7579">
              <w:rPr>
                <w:rFonts w:ascii="Arial" w:hAnsi="Arial" w:cs="Arial"/>
                <w:sz w:val="20"/>
                <w:szCs w:val="20"/>
              </w:rPr>
              <w:br w:type="page"/>
            </w:r>
            <w:r w:rsidRPr="00EB7579">
              <w:rPr>
                <w:rFonts w:ascii="Arial" w:hAnsi="Arial" w:cs="Arial"/>
                <w:b/>
                <w:bCs/>
                <w:sz w:val="20"/>
                <w:szCs w:val="20"/>
              </w:rPr>
              <w:t xml:space="preserve">C. </w:t>
            </w:r>
            <w:r w:rsidR="008B1B38" w:rsidRPr="00EB7579">
              <w:rPr>
                <w:rFonts w:ascii="Arial" w:hAnsi="Arial" w:cs="Arial"/>
                <w:b/>
                <w:bCs/>
                <w:sz w:val="20"/>
                <w:szCs w:val="20"/>
              </w:rPr>
              <w:t>CONTRACTANT</w:t>
            </w:r>
            <w:r w:rsidRPr="00EB7579">
              <w:rPr>
                <w:rFonts w:ascii="Arial" w:hAnsi="Arial" w:cs="Arial"/>
                <w:b/>
                <w:bCs/>
                <w:sz w:val="20"/>
                <w:szCs w:val="20"/>
              </w:rPr>
              <w:t xml:space="preserve"> </w:t>
            </w:r>
          </w:p>
        </w:tc>
      </w:tr>
    </w:tbl>
    <w:p w14:paraId="73541629" w14:textId="77777777" w:rsidR="003C0EEA" w:rsidRPr="00EB7579" w:rsidRDefault="003C0EEA" w:rsidP="003C0EEA">
      <w:pPr>
        <w:tabs>
          <w:tab w:val="left" w:pos="-142"/>
          <w:tab w:val="left" w:pos="4111"/>
        </w:tabs>
        <w:ind w:right="425"/>
        <w:rPr>
          <w:rFonts w:ascii="Arial" w:hAnsi="Arial" w:cs="Arial"/>
          <w:sz w:val="20"/>
          <w:szCs w:val="20"/>
        </w:rPr>
      </w:pPr>
    </w:p>
    <w:p w14:paraId="32CCA579" w14:textId="77777777" w:rsidR="0077031D" w:rsidRPr="00EB7579" w:rsidRDefault="0077031D" w:rsidP="0077031D">
      <w:pPr>
        <w:tabs>
          <w:tab w:val="left" w:pos="5040"/>
        </w:tabs>
        <w:rPr>
          <w:rFonts w:ascii="Arial" w:hAnsi="Arial"/>
          <w:b/>
          <w:sz w:val="20"/>
          <w:szCs w:val="20"/>
        </w:rPr>
      </w:pPr>
      <w:r w:rsidRPr="00EB7579">
        <w:rPr>
          <w:rFonts w:ascii="Arial" w:hAnsi="Arial"/>
          <w:b/>
          <w:sz w:val="20"/>
          <w:szCs w:val="20"/>
        </w:rPr>
        <w:t xml:space="preserve">C1 - Identification et engagement du candidat </w:t>
      </w:r>
    </w:p>
    <w:p w14:paraId="23131570" w14:textId="77777777" w:rsidR="0077031D" w:rsidRPr="00EB7579" w:rsidRDefault="0077031D" w:rsidP="0077031D">
      <w:pPr>
        <w:tabs>
          <w:tab w:val="left" w:pos="5040"/>
        </w:tabs>
        <w:rPr>
          <w:rFonts w:ascii="Arial" w:hAnsi="Arial"/>
          <w:sz w:val="20"/>
          <w:szCs w:val="20"/>
        </w:rPr>
      </w:pPr>
    </w:p>
    <w:p w14:paraId="14864440" w14:textId="149CFA06" w:rsidR="001A6677" w:rsidRDefault="001A6677" w:rsidP="001A6677">
      <w:pPr>
        <w:jc w:val="both"/>
        <w:outlineLvl w:val="0"/>
        <w:rPr>
          <w:rFonts w:ascii="Arial" w:hAnsi="Arial" w:cs="Arial"/>
          <w:b/>
          <w:sz w:val="20"/>
          <w:szCs w:val="20"/>
        </w:rPr>
      </w:pPr>
      <w:r w:rsidRPr="007B11FB">
        <w:rPr>
          <w:rFonts w:ascii="Arial" w:hAnsi="Arial" w:cs="Arial"/>
          <w:b/>
          <w:sz w:val="20"/>
          <w:szCs w:val="20"/>
        </w:rPr>
        <w:t>Nom de l’opérateur économique ou nom du mandataire du groupement (à compléter) :</w:t>
      </w:r>
    </w:p>
    <w:p w14:paraId="653070F9" w14:textId="77777777" w:rsidR="00D2274C" w:rsidRPr="007B11FB" w:rsidRDefault="00D2274C" w:rsidP="001A6677">
      <w:pPr>
        <w:jc w:val="both"/>
        <w:outlineLvl w:val="0"/>
        <w:rPr>
          <w:rFonts w:ascii="Arial" w:hAnsi="Arial" w:cs="Arial"/>
          <w:b/>
          <w:sz w:val="20"/>
          <w:szCs w:val="20"/>
        </w:rPr>
      </w:pPr>
    </w:p>
    <w:p w14:paraId="7DF50F35" w14:textId="03EF7878" w:rsidR="001A6677" w:rsidRPr="007B11FB" w:rsidRDefault="001A6677" w:rsidP="00344A0F">
      <w:pPr>
        <w:spacing w:line="480" w:lineRule="auto"/>
        <w:jc w:val="both"/>
        <w:rPr>
          <w:rFonts w:ascii="Arial" w:hAnsi="Arial" w:cs="Arial"/>
          <w:bCs/>
          <w:sz w:val="20"/>
          <w:szCs w:val="20"/>
        </w:rPr>
      </w:pPr>
      <w:r w:rsidRPr="007B11FB">
        <w:rPr>
          <w:rFonts w:ascii="Arial" w:hAnsi="Arial" w:cs="Arial"/>
          <w:sz w:val="20"/>
          <w:szCs w:val="20"/>
        </w:rPr>
        <w:t>……………………………………………………………………………………………………………………………</w:t>
      </w:r>
      <w:bookmarkStart w:id="23" w:name="_Hlk109831092"/>
      <w:r w:rsidRPr="007B11FB">
        <w:rPr>
          <w:rFonts w:ascii="Arial" w:hAnsi="Arial" w:cs="Arial"/>
          <w:sz w:val="20"/>
          <w:szCs w:val="20"/>
        </w:rPr>
        <w:t>……………………………………………………………………………………………………………………………</w:t>
      </w:r>
      <w:bookmarkEnd w:id="23"/>
      <w:r w:rsidR="00344A0F" w:rsidRPr="007B11FB">
        <w:rPr>
          <w:rFonts w:ascii="Arial" w:hAnsi="Arial" w:cs="Arial"/>
          <w:sz w:val="20"/>
          <w:szCs w:val="20"/>
        </w:rPr>
        <w:t>……………………………………………………………………………………………………………………………</w:t>
      </w:r>
      <w:r w:rsidRPr="007B11FB">
        <w:rPr>
          <w:rFonts w:ascii="Arial" w:hAnsi="Arial" w:cs="Arial"/>
          <w:bCs/>
          <w:sz w:val="20"/>
          <w:szCs w:val="20"/>
        </w:rPr>
        <w:t xml:space="preserve"> N° d’identification (R.C., SIRET) : …………</w:t>
      </w:r>
      <w:r>
        <w:rPr>
          <w:rFonts w:ascii="Arial" w:hAnsi="Arial" w:cs="Arial"/>
          <w:bCs/>
          <w:sz w:val="20"/>
          <w:szCs w:val="20"/>
        </w:rPr>
        <w:t>……………………………………………….</w:t>
      </w:r>
      <w:r w:rsidRPr="007B11FB">
        <w:rPr>
          <w:rFonts w:ascii="Arial" w:hAnsi="Arial" w:cs="Arial"/>
          <w:bCs/>
          <w:sz w:val="20"/>
          <w:szCs w:val="20"/>
        </w:rPr>
        <w:t>..</w:t>
      </w:r>
    </w:p>
    <w:p w14:paraId="3D556929" w14:textId="77777777" w:rsidR="001A6677" w:rsidRPr="007B11FB" w:rsidRDefault="001A6677" w:rsidP="001A6677">
      <w:pPr>
        <w:autoSpaceDE w:val="0"/>
        <w:autoSpaceDN w:val="0"/>
        <w:adjustRightInd w:val="0"/>
        <w:rPr>
          <w:rFonts w:ascii="Arial" w:hAnsi="Arial" w:cs="Arial"/>
          <w:sz w:val="20"/>
          <w:szCs w:val="20"/>
        </w:rPr>
      </w:pPr>
    </w:p>
    <w:p w14:paraId="10B00E28" w14:textId="77777777" w:rsidR="001A6677" w:rsidRPr="007B11FB" w:rsidRDefault="001A6677" w:rsidP="001A6677">
      <w:pPr>
        <w:autoSpaceDE w:val="0"/>
        <w:autoSpaceDN w:val="0"/>
        <w:adjustRightInd w:val="0"/>
        <w:outlineLvl w:val="0"/>
        <w:rPr>
          <w:rFonts w:ascii="Arial" w:hAnsi="Arial" w:cs="Arial"/>
          <w:sz w:val="20"/>
          <w:szCs w:val="20"/>
        </w:rPr>
      </w:pPr>
      <w:r w:rsidRPr="007B11FB">
        <w:rPr>
          <w:rFonts w:ascii="Arial" w:hAnsi="Arial" w:cs="Arial"/>
          <w:sz w:val="20"/>
          <w:szCs w:val="20"/>
        </w:rPr>
        <w:t>Représenté par M/Mme…………………………………………………</w:t>
      </w:r>
    </w:p>
    <w:p w14:paraId="4D1BDA37" w14:textId="77777777" w:rsidR="001A6677" w:rsidRDefault="001A6677" w:rsidP="001A6677">
      <w:pPr>
        <w:autoSpaceDE w:val="0"/>
        <w:autoSpaceDN w:val="0"/>
        <w:adjustRightInd w:val="0"/>
        <w:rPr>
          <w:rFonts w:ascii="Arial" w:hAnsi="Arial" w:cs="Arial"/>
          <w:sz w:val="20"/>
          <w:szCs w:val="20"/>
        </w:rPr>
      </w:pPr>
    </w:p>
    <w:p w14:paraId="408F46F9" w14:textId="77777777" w:rsidR="001A6677" w:rsidRDefault="001A6677" w:rsidP="001A6677">
      <w:pPr>
        <w:autoSpaceDE w:val="0"/>
        <w:autoSpaceDN w:val="0"/>
        <w:adjustRightInd w:val="0"/>
        <w:rPr>
          <w:rFonts w:ascii="Arial" w:hAnsi="Arial" w:cs="Arial"/>
          <w:sz w:val="20"/>
          <w:szCs w:val="20"/>
        </w:rPr>
      </w:pPr>
      <w:r>
        <w:rPr>
          <w:rFonts w:ascii="Arial" w:hAnsi="Arial" w:cs="Arial"/>
          <w:sz w:val="20"/>
          <w:szCs w:val="20"/>
        </w:rPr>
        <w:t>Adresse de messagerie électronique : …………………………………………………………………………</w:t>
      </w:r>
    </w:p>
    <w:p w14:paraId="53A293E0" w14:textId="77777777" w:rsidR="001A6677" w:rsidRDefault="001A6677" w:rsidP="001A6677">
      <w:pPr>
        <w:pStyle w:val="texte1"/>
        <w:rPr>
          <w:rFonts w:ascii="Arial" w:hAnsi="Arial" w:cs="Arial"/>
          <w:sz w:val="20"/>
          <w:lang w:eastAsia="en-US"/>
        </w:rPr>
      </w:pPr>
    </w:p>
    <w:p w14:paraId="1F0FD4EA" w14:textId="77777777" w:rsidR="001A6677" w:rsidRPr="00726E98" w:rsidRDefault="001A6677" w:rsidP="001A6677">
      <w:pPr>
        <w:pStyle w:val="texte1"/>
        <w:rPr>
          <w:rFonts w:ascii="Arial" w:hAnsi="Arial" w:cs="Arial"/>
          <w:sz w:val="20"/>
          <w:lang w:eastAsia="en-US"/>
        </w:rPr>
      </w:pPr>
      <w:r>
        <w:rPr>
          <w:rFonts w:ascii="Arial" w:hAnsi="Arial" w:cs="Arial"/>
          <w:sz w:val="20"/>
          <w:lang w:eastAsia="en-US"/>
        </w:rPr>
        <w:lastRenderedPageBreak/>
        <w:t>L’envoi des courriers et bons de commande se fera à l</w:t>
      </w:r>
      <w:r w:rsidRPr="00726E98">
        <w:rPr>
          <w:rFonts w:ascii="Arial" w:hAnsi="Arial" w:cs="Arial"/>
          <w:sz w:val="20"/>
          <w:lang w:eastAsia="en-US"/>
        </w:rPr>
        <w:t xml:space="preserve">’adresse de messagerie électronique </w:t>
      </w:r>
      <w:r>
        <w:rPr>
          <w:rFonts w:ascii="Arial" w:hAnsi="Arial" w:cs="Arial"/>
          <w:sz w:val="20"/>
          <w:lang w:eastAsia="en-US"/>
        </w:rPr>
        <w:t>indiquée ci-dessus</w:t>
      </w:r>
      <w:r w:rsidRPr="00726E98">
        <w:rPr>
          <w:rFonts w:ascii="Arial" w:hAnsi="Arial" w:cs="Arial"/>
          <w:sz w:val="20"/>
          <w:lang w:eastAsia="en-US"/>
        </w:rPr>
        <w:t>.</w:t>
      </w:r>
      <w:r>
        <w:rPr>
          <w:rFonts w:ascii="Arial" w:hAnsi="Arial" w:cs="Arial"/>
          <w:sz w:val="20"/>
          <w:lang w:eastAsia="en-US"/>
        </w:rPr>
        <w:t xml:space="preserve"> Dès lors, e</w:t>
      </w:r>
      <w:r w:rsidRPr="00726E98">
        <w:rPr>
          <w:rFonts w:ascii="Arial" w:hAnsi="Arial" w:cs="Arial"/>
          <w:sz w:val="20"/>
          <w:lang w:eastAsia="en-US"/>
        </w:rPr>
        <w:t>n cas de changement d’adresse de messagerie électronique le titulaire devra impérativement notifier ce changement au représentant du pouvoir adjudicateur, dans un délai de sept jours calendaires avant effet, par courriel avec accusé de réception.</w:t>
      </w:r>
    </w:p>
    <w:p w14:paraId="3D67D4FF" w14:textId="77777777" w:rsidR="001A6677" w:rsidRDefault="001A6677" w:rsidP="001A6677">
      <w:pPr>
        <w:autoSpaceDE w:val="0"/>
        <w:autoSpaceDN w:val="0"/>
        <w:adjustRightInd w:val="0"/>
        <w:rPr>
          <w:rFonts w:ascii="Arial" w:hAnsi="Arial" w:cs="Arial"/>
          <w:sz w:val="20"/>
          <w:szCs w:val="20"/>
        </w:rPr>
      </w:pPr>
    </w:p>
    <w:p w14:paraId="7C6BB0E1" w14:textId="77777777" w:rsidR="00C77B7B" w:rsidRDefault="00C77B7B" w:rsidP="001A6677">
      <w:pPr>
        <w:autoSpaceDE w:val="0"/>
        <w:autoSpaceDN w:val="0"/>
        <w:adjustRightInd w:val="0"/>
        <w:rPr>
          <w:rFonts w:ascii="Arial" w:hAnsi="Arial" w:cs="Arial"/>
          <w:sz w:val="20"/>
          <w:szCs w:val="20"/>
        </w:rPr>
      </w:pPr>
    </w:p>
    <w:p w14:paraId="6B0D2317" w14:textId="77777777" w:rsidR="00C77B7B" w:rsidRDefault="00C77B7B" w:rsidP="001A6677">
      <w:pPr>
        <w:autoSpaceDE w:val="0"/>
        <w:autoSpaceDN w:val="0"/>
        <w:adjustRightInd w:val="0"/>
        <w:rPr>
          <w:rFonts w:ascii="Arial" w:hAnsi="Arial" w:cs="Arial"/>
          <w:sz w:val="20"/>
          <w:szCs w:val="20"/>
        </w:rPr>
      </w:pPr>
    </w:p>
    <w:p w14:paraId="5363191F" w14:textId="0110F8C8" w:rsidR="001A6677" w:rsidRPr="007B11FB" w:rsidRDefault="001A6677" w:rsidP="001A6677">
      <w:pPr>
        <w:autoSpaceDE w:val="0"/>
        <w:autoSpaceDN w:val="0"/>
        <w:adjustRightInd w:val="0"/>
        <w:rPr>
          <w:rFonts w:ascii="Arial" w:hAnsi="Arial" w:cs="Arial"/>
          <w:sz w:val="20"/>
          <w:szCs w:val="20"/>
        </w:rPr>
      </w:pPr>
      <w:r w:rsidRPr="007B11FB">
        <w:rPr>
          <w:rFonts w:ascii="Arial" w:hAnsi="Arial" w:cs="Arial"/>
          <w:sz w:val="20"/>
          <w:szCs w:val="20"/>
          <w:u w:val="single"/>
        </w:rPr>
        <w:t>Le cas échéant</w:t>
      </w:r>
      <w:r w:rsidRPr="007B11FB">
        <w:rPr>
          <w:rFonts w:ascii="Arial" w:hAnsi="Arial" w:cs="Arial"/>
          <w:sz w:val="20"/>
          <w:szCs w:val="20"/>
        </w:rPr>
        <w:t xml:space="preserve"> : Nom(s) de(s) l'opérateur(s) économique(s) déclaré(s) comme </w:t>
      </w:r>
      <w:r w:rsidRPr="007B11FB">
        <w:rPr>
          <w:rFonts w:ascii="Arial" w:hAnsi="Arial" w:cs="Arial"/>
          <w:b/>
          <w:sz w:val="20"/>
          <w:szCs w:val="20"/>
        </w:rPr>
        <w:t>sous-traitant(s)</w:t>
      </w:r>
      <w:r w:rsidRPr="007B11FB">
        <w:rPr>
          <w:rFonts w:ascii="Arial" w:hAnsi="Arial" w:cs="Arial"/>
          <w:sz w:val="20"/>
          <w:szCs w:val="20"/>
        </w:rPr>
        <w:t xml:space="preserve"> avant la signature du présent </w:t>
      </w:r>
      <w:r w:rsidR="00FD3ADD">
        <w:rPr>
          <w:rFonts w:ascii="Arial" w:hAnsi="Arial" w:cs="Arial"/>
          <w:sz w:val="20"/>
          <w:szCs w:val="20"/>
        </w:rPr>
        <w:t>marché</w:t>
      </w:r>
      <w:r w:rsidRPr="007B11FB">
        <w:rPr>
          <w:rFonts w:ascii="Arial" w:hAnsi="Arial" w:cs="Arial"/>
          <w:sz w:val="20"/>
          <w:szCs w:val="20"/>
        </w:rPr>
        <w:t xml:space="preserve"> : </w:t>
      </w:r>
    </w:p>
    <w:p w14:paraId="1BC795FA" w14:textId="77777777" w:rsidR="001A6677" w:rsidRPr="007B11FB" w:rsidRDefault="001A6677" w:rsidP="001A6677">
      <w:pPr>
        <w:autoSpaceDE w:val="0"/>
        <w:autoSpaceDN w:val="0"/>
        <w:adjustRightInd w:val="0"/>
        <w:rPr>
          <w:rFonts w:ascii="Arial" w:hAnsi="Arial" w:cs="Arial"/>
          <w:sz w:val="20"/>
          <w:szCs w:val="20"/>
        </w:rPr>
      </w:pPr>
    </w:p>
    <w:p w14:paraId="52D157E2" w14:textId="77777777" w:rsidR="001A6677" w:rsidRDefault="001A6677" w:rsidP="001A6677">
      <w:pPr>
        <w:autoSpaceDE w:val="0"/>
        <w:autoSpaceDN w:val="0"/>
        <w:adjustRightInd w:val="0"/>
        <w:rPr>
          <w:rFonts w:ascii="Arial" w:hAnsi="Arial" w:cs="Arial"/>
          <w:b/>
          <w:sz w:val="20"/>
          <w:szCs w:val="20"/>
        </w:rPr>
      </w:pPr>
    </w:p>
    <w:p w14:paraId="44255E8E" w14:textId="77777777" w:rsidR="001A6677" w:rsidRDefault="001A6677" w:rsidP="001A6677">
      <w:pPr>
        <w:autoSpaceDE w:val="0"/>
        <w:autoSpaceDN w:val="0"/>
        <w:adjustRightInd w:val="0"/>
        <w:rPr>
          <w:rFonts w:ascii="Arial" w:hAnsi="Arial" w:cs="Arial"/>
          <w:b/>
          <w:sz w:val="20"/>
          <w:szCs w:val="20"/>
        </w:rPr>
      </w:pPr>
    </w:p>
    <w:p w14:paraId="68A9452D" w14:textId="77777777" w:rsidR="001A6677" w:rsidRDefault="001A6677" w:rsidP="001A6677">
      <w:pPr>
        <w:autoSpaceDE w:val="0"/>
        <w:autoSpaceDN w:val="0"/>
        <w:adjustRightInd w:val="0"/>
        <w:rPr>
          <w:rFonts w:ascii="Arial" w:hAnsi="Arial" w:cs="Arial"/>
          <w:b/>
          <w:sz w:val="20"/>
          <w:szCs w:val="20"/>
        </w:rPr>
      </w:pPr>
    </w:p>
    <w:p w14:paraId="40CFB626" w14:textId="6AA3C1A2" w:rsidR="001A6677" w:rsidRDefault="001A6677" w:rsidP="001A6677">
      <w:pPr>
        <w:autoSpaceDE w:val="0"/>
        <w:autoSpaceDN w:val="0"/>
        <w:adjustRightInd w:val="0"/>
        <w:rPr>
          <w:rFonts w:ascii="Arial" w:hAnsi="Arial" w:cs="Arial"/>
          <w:b/>
          <w:sz w:val="20"/>
          <w:szCs w:val="20"/>
        </w:rPr>
      </w:pPr>
    </w:p>
    <w:p w14:paraId="274843D6" w14:textId="3E1D68AF" w:rsidR="00BA6A9E" w:rsidRDefault="00BA6A9E" w:rsidP="001A6677">
      <w:pPr>
        <w:autoSpaceDE w:val="0"/>
        <w:autoSpaceDN w:val="0"/>
        <w:adjustRightInd w:val="0"/>
        <w:rPr>
          <w:rFonts w:ascii="Arial" w:hAnsi="Arial" w:cs="Arial"/>
          <w:b/>
          <w:sz w:val="20"/>
          <w:szCs w:val="20"/>
        </w:rPr>
      </w:pPr>
    </w:p>
    <w:p w14:paraId="0945DF77" w14:textId="77777777" w:rsidR="00BA6A9E" w:rsidRDefault="00BA6A9E" w:rsidP="001A6677">
      <w:pPr>
        <w:autoSpaceDE w:val="0"/>
        <w:autoSpaceDN w:val="0"/>
        <w:adjustRightInd w:val="0"/>
        <w:rPr>
          <w:rFonts w:ascii="Arial" w:hAnsi="Arial" w:cs="Arial"/>
          <w:b/>
          <w:sz w:val="20"/>
          <w:szCs w:val="20"/>
        </w:rPr>
      </w:pPr>
    </w:p>
    <w:p w14:paraId="7B8BB1BC" w14:textId="77777777" w:rsidR="001A6677" w:rsidRPr="007B11FB" w:rsidRDefault="001A6677" w:rsidP="001A6677">
      <w:pPr>
        <w:autoSpaceDE w:val="0"/>
        <w:autoSpaceDN w:val="0"/>
        <w:adjustRightInd w:val="0"/>
        <w:rPr>
          <w:rFonts w:ascii="Arial" w:hAnsi="Arial" w:cs="Arial"/>
          <w:b/>
          <w:sz w:val="20"/>
          <w:szCs w:val="20"/>
        </w:rPr>
      </w:pPr>
    </w:p>
    <w:p w14:paraId="392E62A6" w14:textId="77777777" w:rsidR="001A6677" w:rsidRPr="007B11FB" w:rsidRDefault="001A6677" w:rsidP="001A6677">
      <w:pPr>
        <w:autoSpaceDE w:val="0"/>
        <w:autoSpaceDN w:val="0"/>
        <w:adjustRightInd w:val="0"/>
        <w:jc w:val="both"/>
        <w:rPr>
          <w:rFonts w:ascii="Arial" w:hAnsi="Arial" w:cs="Arial"/>
          <w:sz w:val="20"/>
          <w:szCs w:val="20"/>
        </w:rPr>
      </w:pPr>
      <w:r w:rsidRPr="007B11FB">
        <w:rPr>
          <w:rFonts w:ascii="Arial" w:hAnsi="Arial" w:cs="Arial"/>
          <w:sz w:val="20"/>
          <w:szCs w:val="20"/>
        </w:rPr>
        <w:fldChar w:fldCharType="begin"/>
      </w:r>
      <w:r w:rsidRPr="007B11FB">
        <w:rPr>
          <w:rFonts w:ascii="Arial" w:hAnsi="Arial" w:cs="Arial"/>
          <w:sz w:val="20"/>
          <w:szCs w:val="20"/>
        </w:rPr>
        <w:instrText xml:space="preserve"> FORMCHECKBOX _</w:instrText>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xml:space="preserve"> </w:t>
      </w:r>
      <w:r w:rsidRPr="007B11FB">
        <w:rPr>
          <w:rFonts w:ascii="Arial" w:hAnsi="Arial" w:cs="Arial"/>
          <w:sz w:val="20"/>
          <w:szCs w:val="20"/>
        </w:rPr>
        <w:fldChar w:fldCharType="begin">
          <w:ffData>
            <w:name w:val=""/>
            <w:enabled/>
            <w:calcOnExit w:val="0"/>
            <w:checkBox>
              <w:sizeAuto/>
              <w:default w:val="0"/>
            </w:checkBox>
          </w:ffData>
        </w:fldChar>
      </w:r>
      <w:r w:rsidRPr="007B11FB">
        <w:rPr>
          <w:rFonts w:ascii="Arial" w:hAnsi="Arial" w:cs="Arial"/>
          <w:sz w:val="20"/>
          <w:szCs w:val="20"/>
        </w:rPr>
        <w:instrText xml:space="preserve"> FORMCHECKBOX </w:instrText>
      </w:r>
      <w:r w:rsidRPr="007B11FB">
        <w:rPr>
          <w:rFonts w:ascii="Arial" w:hAnsi="Arial" w:cs="Arial"/>
          <w:sz w:val="20"/>
          <w:szCs w:val="20"/>
        </w:rPr>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Le candidat se présente seul</w:t>
      </w:r>
    </w:p>
    <w:p w14:paraId="438B3CC4" w14:textId="77777777" w:rsidR="001A6677" w:rsidRPr="007B11FB" w:rsidRDefault="001A6677" w:rsidP="001A6677">
      <w:pPr>
        <w:autoSpaceDE w:val="0"/>
        <w:autoSpaceDN w:val="0"/>
        <w:adjustRightInd w:val="0"/>
        <w:jc w:val="both"/>
        <w:rPr>
          <w:rFonts w:ascii="Arial" w:hAnsi="Arial" w:cs="Arial"/>
          <w:sz w:val="20"/>
          <w:szCs w:val="20"/>
        </w:rPr>
      </w:pPr>
    </w:p>
    <w:p w14:paraId="4FA70976" w14:textId="77777777" w:rsidR="001A6677" w:rsidRPr="007B11FB" w:rsidRDefault="001A6677" w:rsidP="001A6677">
      <w:pPr>
        <w:autoSpaceDE w:val="0"/>
        <w:autoSpaceDN w:val="0"/>
        <w:adjustRightInd w:val="0"/>
        <w:jc w:val="both"/>
        <w:rPr>
          <w:rFonts w:ascii="Arial" w:hAnsi="Arial" w:cs="Arial"/>
          <w:sz w:val="20"/>
          <w:szCs w:val="20"/>
        </w:rPr>
      </w:pPr>
      <w:r w:rsidRPr="007B11FB">
        <w:rPr>
          <w:rFonts w:ascii="Arial" w:hAnsi="Arial" w:cs="Arial"/>
          <w:sz w:val="20"/>
          <w:szCs w:val="20"/>
        </w:rPr>
        <w:fldChar w:fldCharType="begin"/>
      </w:r>
      <w:r w:rsidRPr="007B11FB">
        <w:rPr>
          <w:rFonts w:ascii="Arial" w:hAnsi="Arial" w:cs="Arial"/>
          <w:sz w:val="20"/>
          <w:szCs w:val="20"/>
        </w:rPr>
        <w:instrText xml:space="preserve"> FORMCHECKBOX _</w:instrText>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xml:space="preserve"> </w:t>
      </w:r>
      <w:r w:rsidRPr="007B11FB">
        <w:rPr>
          <w:rFonts w:ascii="Arial" w:hAnsi="Arial" w:cs="Arial"/>
          <w:sz w:val="20"/>
          <w:szCs w:val="20"/>
        </w:rPr>
        <w:fldChar w:fldCharType="begin">
          <w:ffData>
            <w:name w:val=""/>
            <w:enabled/>
            <w:calcOnExit w:val="0"/>
            <w:checkBox>
              <w:sizeAuto/>
              <w:default w:val="0"/>
            </w:checkBox>
          </w:ffData>
        </w:fldChar>
      </w:r>
      <w:r w:rsidRPr="007B11FB">
        <w:rPr>
          <w:rFonts w:ascii="Arial" w:hAnsi="Arial" w:cs="Arial"/>
          <w:sz w:val="20"/>
          <w:szCs w:val="20"/>
        </w:rPr>
        <w:instrText xml:space="preserve"> FORMCHECKBOX </w:instrText>
      </w:r>
      <w:r w:rsidRPr="007B11FB">
        <w:rPr>
          <w:rFonts w:ascii="Arial" w:hAnsi="Arial" w:cs="Arial"/>
          <w:sz w:val="20"/>
          <w:szCs w:val="20"/>
        </w:rPr>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Le candidat agit en tant que mandataire solidaire du groupement conjoint dont les membres sont détaillés ci-dessous :</w:t>
      </w:r>
    </w:p>
    <w:p w14:paraId="5622E109" w14:textId="77777777" w:rsidR="001A6677" w:rsidRPr="007B11FB" w:rsidRDefault="001A6677" w:rsidP="001A6677">
      <w:pPr>
        <w:ind w:left="360"/>
        <w:jc w:val="both"/>
        <w:rPr>
          <w:rFonts w:ascii="Arial" w:hAnsi="Arial" w:cs="Arial"/>
          <w:sz w:val="20"/>
          <w:szCs w:val="20"/>
        </w:rPr>
      </w:pPr>
    </w:p>
    <w:p w14:paraId="13200910" w14:textId="77777777" w:rsidR="001A6677" w:rsidRPr="007B11FB" w:rsidRDefault="001A6677" w:rsidP="001A6677">
      <w:pPr>
        <w:ind w:left="360"/>
        <w:jc w:val="both"/>
        <w:rPr>
          <w:rFonts w:ascii="Arial" w:hAnsi="Arial" w:cs="Arial"/>
          <w:sz w:val="20"/>
          <w:szCs w:val="20"/>
        </w:rPr>
      </w:pPr>
      <w:r w:rsidRPr="007B11FB">
        <w:rPr>
          <w:rFonts w:ascii="Arial" w:hAnsi="Arial" w:cs="Arial"/>
          <w:b/>
          <w:sz w:val="20"/>
          <w:szCs w:val="20"/>
        </w:rPr>
        <w:t>1-</w:t>
      </w:r>
      <w:r w:rsidRPr="007B11F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4F0868C7" w14:textId="77777777" w:rsidR="001A6677" w:rsidRPr="007B11FB" w:rsidRDefault="001A6677" w:rsidP="001A6677">
      <w:pPr>
        <w:ind w:left="360"/>
        <w:jc w:val="both"/>
        <w:rPr>
          <w:rFonts w:ascii="Arial" w:hAnsi="Arial" w:cs="Arial"/>
          <w:sz w:val="20"/>
          <w:szCs w:val="20"/>
        </w:rPr>
      </w:pPr>
      <w:r w:rsidRPr="007B11FB">
        <w:rPr>
          <w:rFonts w:ascii="Arial" w:hAnsi="Arial" w:cs="Arial"/>
          <w:sz w:val="20"/>
          <w:szCs w:val="20"/>
        </w:rPr>
        <w:t>______________________________________________________ (adresse), immatriculée comme suit :</w:t>
      </w:r>
    </w:p>
    <w:p w14:paraId="10A87C74" w14:textId="77777777" w:rsidR="001A6677" w:rsidRPr="007B11FB" w:rsidRDefault="001A6677" w:rsidP="001A6677">
      <w:pPr>
        <w:ind w:left="360"/>
        <w:rPr>
          <w:rFonts w:ascii="Arial" w:hAnsi="Arial" w:cs="Arial"/>
          <w:sz w:val="20"/>
          <w:szCs w:val="20"/>
        </w:rPr>
      </w:pPr>
    </w:p>
    <w:p w14:paraId="2ABB1FAB"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Numéro d'identité entreprise (Siret/</w:t>
      </w:r>
      <w:proofErr w:type="spellStart"/>
      <w:r w:rsidRPr="007B11FB">
        <w:rPr>
          <w:rFonts w:ascii="Arial" w:hAnsi="Arial" w:cs="Arial"/>
          <w:sz w:val="20"/>
          <w:szCs w:val="20"/>
        </w:rPr>
        <w:t>Siren</w:t>
      </w:r>
      <w:proofErr w:type="spellEnd"/>
      <w:r w:rsidRPr="007B11FB">
        <w:rPr>
          <w:rFonts w:ascii="Arial" w:hAnsi="Arial" w:cs="Arial"/>
          <w:sz w:val="20"/>
          <w:szCs w:val="20"/>
        </w:rPr>
        <w:t>) : ___________________________________________</w:t>
      </w:r>
    </w:p>
    <w:p w14:paraId="67BABF6E"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Numéros d'identification au registre du commerce : ____________________________________</w:t>
      </w:r>
    </w:p>
    <w:p w14:paraId="024ED6C6"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Code d'activité économique principale (APE) : ________________________________________</w:t>
      </w:r>
    </w:p>
    <w:p w14:paraId="25922E6B" w14:textId="77777777" w:rsidR="001A6677" w:rsidRPr="007B11FB" w:rsidRDefault="001A6677" w:rsidP="001A6677">
      <w:pPr>
        <w:ind w:left="360"/>
        <w:jc w:val="both"/>
        <w:rPr>
          <w:rFonts w:ascii="Arial" w:hAnsi="Arial" w:cs="Arial"/>
          <w:sz w:val="20"/>
          <w:szCs w:val="20"/>
        </w:rPr>
      </w:pPr>
    </w:p>
    <w:p w14:paraId="740B7318" w14:textId="77777777" w:rsidR="001A6677" w:rsidRPr="007B11FB" w:rsidRDefault="001A6677" w:rsidP="001A6677">
      <w:pPr>
        <w:ind w:left="360"/>
        <w:jc w:val="both"/>
        <w:rPr>
          <w:rFonts w:ascii="Arial" w:hAnsi="Arial" w:cs="Arial"/>
          <w:sz w:val="20"/>
          <w:szCs w:val="20"/>
        </w:rPr>
      </w:pPr>
    </w:p>
    <w:p w14:paraId="764B67B6" w14:textId="77777777" w:rsidR="001A6677" w:rsidRPr="007B11FB" w:rsidRDefault="001A6677" w:rsidP="001A6677">
      <w:pPr>
        <w:ind w:left="360"/>
        <w:jc w:val="both"/>
        <w:rPr>
          <w:rFonts w:ascii="Arial" w:hAnsi="Arial" w:cs="Arial"/>
          <w:sz w:val="20"/>
          <w:szCs w:val="20"/>
        </w:rPr>
      </w:pPr>
      <w:r w:rsidRPr="007B11FB">
        <w:rPr>
          <w:rFonts w:ascii="Arial" w:hAnsi="Arial" w:cs="Arial"/>
          <w:b/>
          <w:sz w:val="20"/>
          <w:szCs w:val="20"/>
        </w:rPr>
        <w:t>2 -</w:t>
      </w:r>
      <w:r w:rsidRPr="007B11F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45D6A508" w14:textId="77777777" w:rsidR="001A6677" w:rsidRPr="007B11FB" w:rsidRDefault="001A6677" w:rsidP="001A6677">
      <w:pPr>
        <w:ind w:left="360"/>
        <w:jc w:val="both"/>
        <w:rPr>
          <w:rFonts w:ascii="Arial" w:hAnsi="Arial" w:cs="Arial"/>
          <w:sz w:val="20"/>
          <w:szCs w:val="20"/>
        </w:rPr>
      </w:pPr>
      <w:r w:rsidRPr="007B11FB">
        <w:rPr>
          <w:rFonts w:ascii="Arial" w:hAnsi="Arial" w:cs="Arial"/>
          <w:sz w:val="20"/>
          <w:szCs w:val="20"/>
        </w:rPr>
        <w:t>______________________________________________________ (adresse), immatriculée comme suit :</w:t>
      </w:r>
    </w:p>
    <w:p w14:paraId="5685FDBF" w14:textId="77777777" w:rsidR="001A6677" w:rsidRPr="007B11FB" w:rsidRDefault="001A6677" w:rsidP="001A6677">
      <w:pPr>
        <w:ind w:left="360"/>
        <w:rPr>
          <w:rFonts w:ascii="Arial" w:hAnsi="Arial" w:cs="Arial"/>
          <w:sz w:val="20"/>
          <w:szCs w:val="20"/>
        </w:rPr>
      </w:pPr>
    </w:p>
    <w:p w14:paraId="6D645A0E"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Numéro d'identité entreprise (Siret/</w:t>
      </w:r>
      <w:proofErr w:type="spellStart"/>
      <w:r w:rsidRPr="007B11FB">
        <w:rPr>
          <w:rFonts w:ascii="Arial" w:hAnsi="Arial" w:cs="Arial"/>
          <w:sz w:val="20"/>
          <w:szCs w:val="20"/>
        </w:rPr>
        <w:t>Siren</w:t>
      </w:r>
      <w:proofErr w:type="spellEnd"/>
      <w:r w:rsidRPr="007B11FB">
        <w:rPr>
          <w:rFonts w:ascii="Arial" w:hAnsi="Arial" w:cs="Arial"/>
          <w:sz w:val="20"/>
          <w:szCs w:val="20"/>
        </w:rPr>
        <w:t>) : ___________________________________________</w:t>
      </w:r>
    </w:p>
    <w:p w14:paraId="3DDFCAD7"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Numéros d'identification au registre du commerce : ____________________________________</w:t>
      </w:r>
    </w:p>
    <w:p w14:paraId="4D756868"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Code d'activité économique principale (APE) : ________________________________________</w:t>
      </w:r>
    </w:p>
    <w:p w14:paraId="2C333081" w14:textId="77777777" w:rsidR="001A6677" w:rsidRDefault="001A6677" w:rsidP="001A6677">
      <w:pPr>
        <w:ind w:left="360"/>
        <w:rPr>
          <w:rFonts w:ascii="Arial" w:hAnsi="Arial" w:cs="Arial"/>
          <w:sz w:val="20"/>
          <w:szCs w:val="20"/>
        </w:rPr>
      </w:pPr>
    </w:p>
    <w:p w14:paraId="42D88CB8" w14:textId="37E1A3F6" w:rsidR="001A6677" w:rsidRPr="00622F72" w:rsidRDefault="001A6677" w:rsidP="001A6677">
      <w:pPr>
        <w:jc w:val="both"/>
        <w:rPr>
          <w:rFonts w:ascii="Arial" w:hAnsi="Arial" w:cs="Arial"/>
          <w:sz w:val="20"/>
          <w:szCs w:val="20"/>
        </w:rPr>
      </w:pPr>
      <w:r>
        <w:rPr>
          <w:rFonts w:ascii="Arial" w:hAnsi="Arial" w:cs="Arial"/>
          <w:sz w:val="20"/>
          <w:szCs w:val="20"/>
        </w:rPr>
        <w:t>E</w:t>
      </w:r>
      <w:r w:rsidRPr="00622F72">
        <w:rPr>
          <w:rFonts w:ascii="Arial" w:hAnsi="Arial" w:cs="Arial"/>
          <w:sz w:val="20"/>
          <w:szCs w:val="20"/>
        </w:rPr>
        <w:t xml:space="preserve">n cas de groupement conjoint, </w:t>
      </w:r>
      <w:r>
        <w:rPr>
          <w:rFonts w:ascii="Arial" w:hAnsi="Arial" w:cs="Arial"/>
          <w:sz w:val="20"/>
          <w:szCs w:val="20"/>
        </w:rPr>
        <w:t xml:space="preserve">le candidat indiquera au sein </w:t>
      </w:r>
      <w:r w:rsidR="00BD3902">
        <w:rPr>
          <w:rFonts w:ascii="Arial" w:hAnsi="Arial" w:cs="Arial"/>
          <w:sz w:val="20"/>
          <w:szCs w:val="20"/>
        </w:rPr>
        <w:t xml:space="preserve">de sa déclaration de </w:t>
      </w:r>
      <w:r>
        <w:rPr>
          <w:rFonts w:ascii="Arial" w:hAnsi="Arial" w:cs="Arial"/>
          <w:sz w:val="20"/>
          <w:szCs w:val="20"/>
        </w:rPr>
        <w:t>candidature </w:t>
      </w:r>
      <w:r w:rsidR="00344A0F">
        <w:rPr>
          <w:rFonts w:ascii="Arial" w:hAnsi="Arial" w:cs="Arial"/>
          <w:sz w:val="20"/>
          <w:szCs w:val="20"/>
        </w:rPr>
        <w:t>le</w:t>
      </w:r>
      <w:r w:rsidRPr="00622F72">
        <w:rPr>
          <w:rFonts w:ascii="Arial" w:hAnsi="Arial" w:cs="Arial"/>
          <w:sz w:val="20"/>
          <w:szCs w:val="20"/>
        </w:rPr>
        <w:t xml:space="preserve"> montant et la répartition détaillée des prestations que chacun des membres du groupement s'engagera à exécuter.</w:t>
      </w:r>
    </w:p>
    <w:p w14:paraId="4953A8F4" w14:textId="77777777" w:rsidR="001A6677" w:rsidRDefault="001A6677" w:rsidP="0077031D">
      <w:pPr>
        <w:rPr>
          <w:rFonts w:ascii="Arial" w:hAnsi="Arial"/>
          <w:sz w:val="20"/>
          <w:szCs w:val="20"/>
        </w:rPr>
      </w:pPr>
    </w:p>
    <w:p w14:paraId="5BC74BA9" w14:textId="77777777" w:rsidR="001A6677" w:rsidRPr="007B11FB" w:rsidRDefault="001A6677" w:rsidP="001A6677">
      <w:pPr>
        <w:jc w:val="both"/>
        <w:rPr>
          <w:rFonts w:ascii="Arial" w:hAnsi="Arial" w:cs="Arial"/>
          <w:sz w:val="20"/>
          <w:szCs w:val="20"/>
        </w:rPr>
      </w:pPr>
      <w:r w:rsidRPr="007B11FB">
        <w:rPr>
          <w:rFonts w:ascii="Arial" w:hAnsi="Arial" w:cs="Arial"/>
          <w:sz w:val="20"/>
          <w:szCs w:val="20"/>
        </w:rPr>
        <w:t>DECLARE / DECLARONS avoir pris parfaite connaissance et accepté sans modification les documents contractuels suivants :</w:t>
      </w:r>
    </w:p>
    <w:p w14:paraId="20DFD68C" w14:textId="1D39ABA8" w:rsidR="0077031D" w:rsidRPr="00EB7579" w:rsidRDefault="00344A0F" w:rsidP="0077031D">
      <w:pPr>
        <w:spacing w:before="120"/>
        <w:ind w:left="1135" w:hanging="284"/>
        <w:jc w:val="both"/>
        <w:rPr>
          <w:rFonts w:ascii="Arial" w:hAnsi="Arial"/>
          <w:sz w:val="20"/>
          <w:szCs w:val="20"/>
        </w:rPr>
      </w:pPr>
      <w:r>
        <w:rPr>
          <w:rFonts w:ascii="Arial" w:hAnsi="Arial"/>
          <w:sz w:val="20"/>
          <w:szCs w:val="20"/>
        </w:rPr>
        <w:t>-</w:t>
      </w:r>
      <w:r w:rsidR="0077031D" w:rsidRPr="00EB7579">
        <w:rPr>
          <w:rFonts w:ascii="Arial" w:hAnsi="Arial"/>
          <w:sz w:val="20"/>
          <w:szCs w:val="20"/>
        </w:rPr>
        <w:t xml:space="preserve"> CCAP </w:t>
      </w:r>
      <w:r w:rsidR="00890784">
        <w:rPr>
          <w:rFonts w:ascii="Arial" w:hAnsi="Arial"/>
          <w:sz w:val="20"/>
          <w:szCs w:val="20"/>
        </w:rPr>
        <w:t>2025-8400-008</w:t>
      </w:r>
    </w:p>
    <w:p w14:paraId="71A86BE2" w14:textId="31587385" w:rsidR="0077031D" w:rsidRPr="00EB7579" w:rsidRDefault="00344A0F" w:rsidP="0077031D">
      <w:pPr>
        <w:spacing w:before="120"/>
        <w:ind w:left="1135" w:hanging="284"/>
        <w:jc w:val="both"/>
        <w:rPr>
          <w:rFonts w:ascii="Arial" w:hAnsi="Arial"/>
          <w:sz w:val="20"/>
          <w:szCs w:val="20"/>
        </w:rPr>
      </w:pPr>
      <w:r>
        <w:rPr>
          <w:rFonts w:ascii="Arial" w:hAnsi="Arial"/>
          <w:sz w:val="20"/>
          <w:szCs w:val="20"/>
        </w:rPr>
        <w:t xml:space="preserve">- </w:t>
      </w:r>
      <w:r w:rsidR="0077031D" w:rsidRPr="00EB7579">
        <w:rPr>
          <w:rFonts w:ascii="Arial" w:hAnsi="Arial"/>
          <w:sz w:val="20"/>
          <w:szCs w:val="20"/>
        </w:rPr>
        <w:t xml:space="preserve">CCTP </w:t>
      </w:r>
      <w:r w:rsidR="00890784">
        <w:rPr>
          <w:rFonts w:ascii="Arial" w:hAnsi="Arial"/>
          <w:sz w:val="20"/>
          <w:szCs w:val="20"/>
        </w:rPr>
        <w:t>2025-8400-008</w:t>
      </w:r>
    </w:p>
    <w:p w14:paraId="653FC1A6" w14:textId="29E02499" w:rsidR="0077031D" w:rsidRDefault="00344A0F" w:rsidP="0077031D">
      <w:pPr>
        <w:spacing w:before="120"/>
        <w:ind w:left="1135" w:hanging="284"/>
        <w:jc w:val="both"/>
        <w:rPr>
          <w:rFonts w:ascii="Arial" w:hAnsi="Arial"/>
          <w:sz w:val="20"/>
          <w:szCs w:val="20"/>
        </w:rPr>
      </w:pPr>
      <w:r>
        <w:rPr>
          <w:rFonts w:ascii="Arial" w:hAnsi="Arial"/>
          <w:sz w:val="20"/>
          <w:szCs w:val="20"/>
        </w:rPr>
        <w:t xml:space="preserve">- </w:t>
      </w:r>
      <w:r w:rsidR="0077031D" w:rsidRPr="00EB7579">
        <w:rPr>
          <w:rFonts w:ascii="Arial" w:hAnsi="Arial"/>
          <w:sz w:val="20"/>
          <w:szCs w:val="20"/>
        </w:rPr>
        <w:t>CCAG-TRAVAUX</w:t>
      </w:r>
      <w:r w:rsidR="00E52FC2">
        <w:rPr>
          <w:rFonts w:ascii="Arial" w:hAnsi="Arial"/>
          <w:sz w:val="20"/>
          <w:szCs w:val="20"/>
        </w:rPr>
        <w:t xml:space="preserve"> </w:t>
      </w:r>
      <w:r w:rsidR="00E52FC2" w:rsidRPr="0050026E">
        <w:rPr>
          <w:rFonts w:ascii="Arial" w:hAnsi="Arial" w:cs="Arial"/>
          <w:sz w:val="20"/>
        </w:rPr>
        <w:t>- dernière version en vigueur - Arrêté du 30 mars 2021</w:t>
      </w:r>
    </w:p>
    <w:p w14:paraId="34DDA343" w14:textId="77777777" w:rsidR="0077031D" w:rsidRPr="00EB7579" w:rsidRDefault="0077031D" w:rsidP="0077031D">
      <w:pPr>
        <w:rPr>
          <w:rFonts w:ascii="Arial" w:hAnsi="Arial"/>
          <w:sz w:val="20"/>
          <w:szCs w:val="20"/>
        </w:rPr>
      </w:pPr>
    </w:p>
    <w:p w14:paraId="528F1234" w14:textId="6EA31D2D" w:rsidR="001A6677" w:rsidRPr="008B1B38" w:rsidRDefault="001A6677" w:rsidP="001A6677">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sidR="00FD3ADD">
        <w:rPr>
          <w:rFonts w:ascii="Arial" w:hAnsi="Arial" w:cs="Arial"/>
          <w:sz w:val="20"/>
          <w:szCs w:val="20"/>
        </w:rPr>
        <w:t>au marché</w:t>
      </w:r>
      <w:r w:rsidRPr="008B1B38">
        <w:rPr>
          <w:rFonts w:ascii="Arial" w:hAnsi="Arial" w:cs="Arial"/>
          <w:sz w:val="20"/>
          <w:szCs w:val="20"/>
        </w:rPr>
        <w:t>.</w:t>
      </w:r>
    </w:p>
    <w:p w14:paraId="1D2FEC75" w14:textId="77777777" w:rsidR="001A6677" w:rsidRPr="00EB7579" w:rsidRDefault="001A6677" w:rsidP="0077031D">
      <w:pPr>
        <w:rPr>
          <w:rFonts w:ascii="Arial" w:hAnsi="Arial"/>
          <w:sz w:val="20"/>
          <w:szCs w:val="20"/>
        </w:rPr>
      </w:pPr>
    </w:p>
    <w:p w14:paraId="41E2542A" w14:textId="77777777" w:rsidR="0077031D" w:rsidRPr="00EB7579" w:rsidRDefault="0077031D" w:rsidP="0077031D">
      <w:pPr>
        <w:ind w:left="851"/>
        <w:jc w:val="both"/>
        <w:rPr>
          <w:rFonts w:ascii="Arial" w:hAnsi="Arial"/>
          <w:sz w:val="20"/>
          <w:szCs w:val="20"/>
        </w:rPr>
      </w:pPr>
      <w:r w:rsidRPr="00EB7579">
        <w:rPr>
          <w:rFonts w:ascii="Arial" w:hAnsi="Arial"/>
          <w:sz w:val="20"/>
          <w:szCs w:val="20"/>
        </w:rPr>
        <w:fldChar w:fldCharType="begin">
          <w:ffData>
            <w:name w:val="CaseACocher108"/>
            <w:enabled/>
            <w:calcOnExit w:val="0"/>
            <w:checkBox>
              <w:sizeAuto/>
              <w:default w:val="0"/>
            </w:checkBox>
          </w:ffData>
        </w:fldChar>
      </w:r>
      <w:r w:rsidRPr="00EB7579">
        <w:rPr>
          <w:rFonts w:ascii="Arial" w:hAnsi="Arial"/>
          <w:sz w:val="20"/>
          <w:szCs w:val="20"/>
        </w:rPr>
        <w:instrText xml:space="preserve"> FORMCHECKBOX </w:instrText>
      </w:r>
      <w:r w:rsidRPr="00EB7579">
        <w:rPr>
          <w:rFonts w:ascii="Arial" w:hAnsi="Arial"/>
          <w:sz w:val="20"/>
          <w:szCs w:val="20"/>
        </w:rPr>
      </w:r>
      <w:r w:rsidRPr="00EB7579">
        <w:rPr>
          <w:rFonts w:ascii="Arial" w:hAnsi="Arial"/>
          <w:sz w:val="20"/>
          <w:szCs w:val="20"/>
        </w:rPr>
        <w:fldChar w:fldCharType="separate"/>
      </w:r>
      <w:r w:rsidRPr="00EB7579">
        <w:rPr>
          <w:rFonts w:ascii="Arial" w:hAnsi="Arial"/>
          <w:sz w:val="20"/>
          <w:szCs w:val="20"/>
        </w:rPr>
        <w:fldChar w:fldCharType="end"/>
      </w:r>
      <w:r w:rsidRPr="00EB7579">
        <w:rPr>
          <w:rFonts w:ascii="Arial" w:hAnsi="Arial"/>
          <w:sz w:val="20"/>
          <w:szCs w:val="20"/>
        </w:rPr>
        <w:t xml:space="preserve"> Le signataire</w:t>
      </w:r>
    </w:p>
    <w:p w14:paraId="22C3AA99" w14:textId="77777777" w:rsidR="0077031D" w:rsidRPr="00EB7579" w:rsidRDefault="0077031D" w:rsidP="0077031D">
      <w:pPr>
        <w:jc w:val="both"/>
        <w:rPr>
          <w:rFonts w:ascii="Arial" w:hAnsi="Arial"/>
          <w:sz w:val="20"/>
          <w:szCs w:val="20"/>
        </w:rPr>
      </w:pPr>
    </w:p>
    <w:p w14:paraId="4774732B" w14:textId="77777777" w:rsidR="0077031D" w:rsidRPr="00EB7579" w:rsidRDefault="0077031D" w:rsidP="0077031D">
      <w:pPr>
        <w:spacing w:before="120"/>
        <w:ind w:left="1701"/>
        <w:jc w:val="both"/>
        <w:rPr>
          <w:rFonts w:ascii="Arial" w:hAnsi="Arial"/>
          <w:sz w:val="20"/>
          <w:szCs w:val="20"/>
        </w:rPr>
      </w:pPr>
      <w:r w:rsidRPr="00EB7579">
        <w:rPr>
          <w:rFonts w:ascii="Arial" w:hAnsi="Arial"/>
          <w:sz w:val="20"/>
          <w:szCs w:val="20"/>
        </w:rPr>
        <w:lastRenderedPageBreak/>
        <w:fldChar w:fldCharType="begin">
          <w:ffData>
            <w:name w:val="CaseACocher108"/>
            <w:enabled/>
            <w:calcOnExit w:val="0"/>
            <w:checkBox>
              <w:sizeAuto/>
              <w:default w:val="0"/>
            </w:checkBox>
          </w:ffData>
        </w:fldChar>
      </w:r>
      <w:r w:rsidRPr="00EB7579">
        <w:rPr>
          <w:rFonts w:ascii="Arial" w:hAnsi="Arial"/>
          <w:sz w:val="20"/>
          <w:szCs w:val="20"/>
        </w:rPr>
        <w:instrText xml:space="preserve"> FORMCHECKBOX </w:instrText>
      </w:r>
      <w:r w:rsidRPr="00EB7579">
        <w:rPr>
          <w:rFonts w:ascii="Arial" w:hAnsi="Arial"/>
          <w:sz w:val="20"/>
          <w:szCs w:val="20"/>
        </w:rPr>
      </w:r>
      <w:r w:rsidRPr="00EB7579">
        <w:rPr>
          <w:rFonts w:ascii="Arial" w:hAnsi="Arial"/>
          <w:sz w:val="20"/>
          <w:szCs w:val="20"/>
        </w:rPr>
        <w:fldChar w:fldCharType="separate"/>
      </w:r>
      <w:r w:rsidRPr="00EB7579">
        <w:rPr>
          <w:rFonts w:ascii="Arial" w:hAnsi="Arial"/>
          <w:sz w:val="20"/>
          <w:szCs w:val="20"/>
        </w:rPr>
        <w:fldChar w:fldCharType="end"/>
      </w:r>
      <w:r w:rsidRPr="00EB7579">
        <w:rPr>
          <w:rFonts w:ascii="Arial" w:hAnsi="Arial"/>
          <w:sz w:val="20"/>
          <w:szCs w:val="20"/>
        </w:rPr>
        <w:t xml:space="preserve"> </w:t>
      </w:r>
      <w:proofErr w:type="gramStart"/>
      <w:r w:rsidRPr="00EB7579">
        <w:rPr>
          <w:rFonts w:ascii="Arial" w:hAnsi="Arial"/>
          <w:sz w:val="20"/>
          <w:szCs w:val="20"/>
        </w:rPr>
        <w:t>s’engage</w:t>
      </w:r>
      <w:proofErr w:type="gramEnd"/>
      <w:r w:rsidRPr="00EB7579">
        <w:rPr>
          <w:rFonts w:ascii="Arial" w:hAnsi="Arial"/>
          <w:sz w:val="20"/>
          <w:szCs w:val="20"/>
        </w:rPr>
        <w:t>, sur la base de son offre et pour son propre compte ;</w:t>
      </w:r>
    </w:p>
    <w:p w14:paraId="59730C51" w14:textId="77777777" w:rsidR="0077031D" w:rsidRPr="00EB7579" w:rsidRDefault="0077031D" w:rsidP="0077031D">
      <w:pPr>
        <w:pStyle w:val="En-tte"/>
        <w:tabs>
          <w:tab w:val="clear" w:pos="4536"/>
          <w:tab w:val="clear" w:pos="9072"/>
        </w:tabs>
        <w:jc w:val="both"/>
        <w:rPr>
          <w:rFonts w:ascii="Arial" w:hAnsi="Arial"/>
          <w:sz w:val="20"/>
          <w:szCs w:val="20"/>
        </w:rPr>
      </w:pPr>
      <w:r w:rsidRPr="00EB7579">
        <w:rPr>
          <w:rFonts w:ascii="Arial" w:hAnsi="Arial"/>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DAC5525" w14:textId="77777777" w:rsidR="0077031D" w:rsidRPr="00EB7579" w:rsidRDefault="0077031D" w:rsidP="0077031D">
      <w:pPr>
        <w:jc w:val="both"/>
        <w:rPr>
          <w:rFonts w:ascii="Arial" w:hAnsi="Arial"/>
          <w:sz w:val="20"/>
          <w:szCs w:val="20"/>
        </w:rPr>
      </w:pPr>
    </w:p>
    <w:p w14:paraId="474B3E7D" w14:textId="77777777" w:rsidR="0077031D" w:rsidRPr="00EB7579" w:rsidRDefault="0077031D" w:rsidP="0077031D">
      <w:pPr>
        <w:ind w:left="1701"/>
        <w:jc w:val="both"/>
        <w:rPr>
          <w:rFonts w:ascii="Arial" w:hAnsi="Arial"/>
          <w:sz w:val="20"/>
          <w:szCs w:val="20"/>
        </w:rPr>
      </w:pPr>
      <w:r w:rsidRPr="00EB7579">
        <w:rPr>
          <w:rFonts w:ascii="Arial" w:hAnsi="Arial"/>
          <w:sz w:val="20"/>
          <w:szCs w:val="20"/>
        </w:rPr>
        <w:fldChar w:fldCharType="begin">
          <w:ffData>
            <w:name w:val="CaseACocher108"/>
            <w:enabled/>
            <w:calcOnExit w:val="0"/>
            <w:checkBox>
              <w:sizeAuto/>
              <w:default w:val="0"/>
            </w:checkBox>
          </w:ffData>
        </w:fldChar>
      </w:r>
      <w:r w:rsidRPr="00EB7579">
        <w:rPr>
          <w:rFonts w:ascii="Arial" w:hAnsi="Arial"/>
          <w:sz w:val="20"/>
          <w:szCs w:val="20"/>
        </w:rPr>
        <w:instrText xml:space="preserve"> FORMCHECKBOX </w:instrText>
      </w:r>
      <w:r w:rsidRPr="00EB7579">
        <w:rPr>
          <w:rFonts w:ascii="Arial" w:hAnsi="Arial"/>
          <w:sz w:val="20"/>
          <w:szCs w:val="20"/>
        </w:rPr>
      </w:r>
      <w:r w:rsidRPr="00EB7579">
        <w:rPr>
          <w:rFonts w:ascii="Arial" w:hAnsi="Arial"/>
          <w:sz w:val="20"/>
          <w:szCs w:val="20"/>
        </w:rPr>
        <w:fldChar w:fldCharType="separate"/>
      </w:r>
      <w:r w:rsidRPr="00EB7579">
        <w:rPr>
          <w:rFonts w:ascii="Arial" w:hAnsi="Arial"/>
          <w:sz w:val="20"/>
          <w:szCs w:val="20"/>
        </w:rPr>
        <w:fldChar w:fldCharType="end"/>
      </w:r>
      <w:r w:rsidRPr="00EB7579">
        <w:rPr>
          <w:rFonts w:ascii="Arial" w:hAnsi="Arial"/>
          <w:sz w:val="20"/>
          <w:szCs w:val="20"/>
        </w:rPr>
        <w:t xml:space="preserve"> </w:t>
      </w:r>
      <w:proofErr w:type="gramStart"/>
      <w:r w:rsidRPr="00EB7579">
        <w:rPr>
          <w:rFonts w:ascii="Arial" w:hAnsi="Arial"/>
          <w:sz w:val="20"/>
          <w:szCs w:val="20"/>
        </w:rPr>
        <w:t>engage</w:t>
      </w:r>
      <w:proofErr w:type="gramEnd"/>
      <w:r w:rsidRPr="00EB7579">
        <w:rPr>
          <w:rFonts w:ascii="Arial" w:hAnsi="Arial"/>
          <w:sz w:val="20"/>
          <w:szCs w:val="20"/>
        </w:rPr>
        <w:t xml:space="preserve"> la société ……………………… sur la base de son offre ;</w:t>
      </w:r>
    </w:p>
    <w:p w14:paraId="2CA91748" w14:textId="77777777" w:rsidR="0077031D" w:rsidRPr="00EB7579" w:rsidRDefault="0077031D" w:rsidP="0077031D">
      <w:pPr>
        <w:pStyle w:val="En-tte"/>
        <w:tabs>
          <w:tab w:val="clear" w:pos="4536"/>
          <w:tab w:val="clear" w:pos="9072"/>
        </w:tabs>
        <w:jc w:val="both"/>
        <w:rPr>
          <w:rFonts w:ascii="Arial" w:hAnsi="Arial"/>
          <w:sz w:val="20"/>
          <w:szCs w:val="20"/>
        </w:rPr>
      </w:pPr>
      <w:r w:rsidRPr="00EB7579">
        <w:rPr>
          <w:rFonts w:ascii="Arial" w:hAnsi="Arial"/>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DEEDEC6" w14:textId="77777777" w:rsidR="0077031D" w:rsidRPr="00EB7579" w:rsidRDefault="0077031D" w:rsidP="0077031D">
      <w:pPr>
        <w:jc w:val="both"/>
        <w:rPr>
          <w:rFonts w:ascii="Arial" w:hAnsi="Arial"/>
          <w:sz w:val="20"/>
          <w:szCs w:val="20"/>
        </w:rPr>
      </w:pPr>
    </w:p>
    <w:p w14:paraId="7FE545EA" w14:textId="77777777" w:rsidR="0077031D" w:rsidRPr="00EB7579" w:rsidRDefault="0077031D" w:rsidP="0077031D">
      <w:pPr>
        <w:pStyle w:val="fcase1ertab"/>
        <w:spacing w:before="120"/>
        <w:ind w:left="851" w:firstLine="0"/>
        <w:rPr>
          <w:rFonts w:ascii="Arial" w:hAnsi="Arial" w:cs="Times New Roman"/>
        </w:rPr>
      </w:pPr>
      <w:r w:rsidRPr="00EB7579">
        <w:rPr>
          <w:rFonts w:ascii="Arial" w:hAnsi="Arial" w:cs="Times New Roman"/>
        </w:rPr>
        <w:fldChar w:fldCharType="begin">
          <w:ffData>
            <w:name w:val=""/>
            <w:enabled/>
            <w:calcOnExit w:val="0"/>
            <w:checkBox>
              <w:sizeAuto/>
              <w:default w:val="0"/>
            </w:checkBox>
          </w:ffData>
        </w:fldChar>
      </w:r>
      <w:r w:rsidRPr="00EB7579">
        <w:rPr>
          <w:rFonts w:ascii="Arial" w:hAnsi="Arial" w:cs="Times New Roman"/>
        </w:rPr>
        <w:instrText xml:space="preserve"> FORMCHECKBOX </w:instrText>
      </w:r>
      <w:r w:rsidRPr="00EB7579">
        <w:rPr>
          <w:rFonts w:ascii="Arial" w:hAnsi="Arial" w:cs="Times New Roman"/>
        </w:rPr>
      </w:r>
      <w:r w:rsidRPr="00EB7579">
        <w:rPr>
          <w:rFonts w:ascii="Arial" w:hAnsi="Arial" w:cs="Times New Roman"/>
        </w:rPr>
        <w:fldChar w:fldCharType="separate"/>
      </w:r>
      <w:r w:rsidRPr="00EB7579">
        <w:rPr>
          <w:rFonts w:ascii="Arial" w:hAnsi="Arial" w:cs="Times New Roman"/>
        </w:rPr>
        <w:fldChar w:fldCharType="end"/>
      </w:r>
      <w:r w:rsidRPr="00EB7579">
        <w:rPr>
          <w:rFonts w:ascii="Arial" w:hAnsi="Arial" w:cs="Times New Roman"/>
        </w:rPr>
        <w:t xml:space="preserve"> L’ensemble des membres du groupement s’engagent, sur la base de l’offre du groupement ;</w:t>
      </w:r>
    </w:p>
    <w:p w14:paraId="19B8291B" w14:textId="35D5026B" w:rsidR="0077031D" w:rsidRDefault="0077031D" w:rsidP="0077031D">
      <w:pPr>
        <w:jc w:val="both"/>
        <w:rPr>
          <w:rFonts w:ascii="Arial" w:hAnsi="Arial"/>
          <w:sz w:val="20"/>
          <w:szCs w:val="20"/>
        </w:rPr>
      </w:pPr>
      <w:r w:rsidRPr="00EB7579">
        <w:rPr>
          <w:rFonts w:ascii="Arial" w:hAnsi="Arial"/>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14:paraId="47CA88C8" w14:textId="3FEE3D31" w:rsidR="00BA2DE9" w:rsidRDefault="00BA2DE9" w:rsidP="0077031D">
      <w:pPr>
        <w:jc w:val="both"/>
        <w:rPr>
          <w:rFonts w:ascii="Arial" w:hAnsi="Arial"/>
          <w:sz w:val="20"/>
          <w:szCs w:val="20"/>
        </w:rPr>
      </w:pPr>
    </w:p>
    <w:p w14:paraId="26C961D3" w14:textId="77777777" w:rsidR="003C0EEA" w:rsidRDefault="003C0EEA" w:rsidP="00DF635B">
      <w:pPr>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C060A" w:rsidRPr="00EB7579" w14:paraId="21422EE8" w14:textId="77777777" w:rsidTr="009324B7">
        <w:tc>
          <w:tcPr>
            <w:tcW w:w="10065" w:type="dxa"/>
            <w:tcBorders>
              <w:top w:val="single" w:sz="12" w:space="0" w:color="339933"/>
              <w:bottom w:val="single" w:sz="12" w:space="0" w:color="339933"/>
            </w:tcBorders>
            <w:shd w:val="clear" w:color="FFFF00" w:fill="auto"/>
          </w:tcPr>
          <w:p w14:paraId="116D1819" w14:textId="47062C1C" w:rsidR="002C060A" w:rsidRPr="00EB7579" w:rsidRDefault="002C060A" w:rsidP="00A3324A">
            <w:pPr>
              <w:tabs>
                <w:tab w:val="left" w:pos="-142"/>
                <w:tab w:val="left" w:pos="4111"/>
              </w:tabs>
              <w:jc w:val="both"/>
              <w:rPr>
                <w:rFonts w:ascii="Arial" w:hAnsi="Arial" w:cs="Arial"/>
                <w:b/>
                <w:bCs/>
                <w:color w:val="000000" w:themeColor="text1"/>
                <w:sz w:val="20"/>
                <w:szCs w:val="20"/>
              </w:rPr>
            </w:pPr>
            <w:r w:rsidRPr="00EB7579">
              <w:rPr>
                <w:rFonts w:ascii="Arial" w:hAnsi="Arial" w:cs="Arial"/>
                <w:color w:val="000000" w:themeColor="text1"/>
                <w:sz w:val="20"/>
                <w:szCs w:val="20"/>
              </w:rPr>
              <w:br w:type="page"/>
            </w:r>
            <w:r w:rsidRPr="00EB7579">
              <w:rPr>
                <w:rFonts w:ascii="Arial" w:hAnsi="Arial" w:cs="Arial"/>
                <w:color w:val="000000" w:themeColor="text1"/>
                <w:sz w:val="20"/>
                <w:szCs w:val="20"/>
              </w:rPr>
              <w:br w:type="page"/>
            </w:r>
            <w:r w:rsidR="00A3324A" w:rsidRPr="00EB7579">
              <w:rPr>
                <w:rFonts w:ascii="Arial" w:hAnsi="Arial" w:cs="Arial"/>
                <w:b/>
                <w:color w:val="000000" w:themeColor="text1"/>
                <w:sz w:val="20"/>
                <w:szCs w:val="20"/>
              </w:rPr>
              <w:t>D</w:t>
            </w:r>
            <w:r w:rsidRPr="00EB7579">
              <w:rPr>
                <w:rFonts w:ascii="Arial" w:hAnsi="Arial" w:cs="Arial"/>
                <w:b/>
                <w:bCs/>
                <w:color w:val="000000" w:themeColor="text1"/>
                <w:sz w:val="20"/>
                <w:szCs w:val="20"/>
              </w:rPr>
              <w:t xml:space="preserve">. </w:t>
            </w:r>
            <w:r w:rsidR="009108DF" w:rsidRPr="00EB7579">
              <w:rPr>
                <w:rFonts w:ascii="Arial" w:hAnsi="Arial" w:cs="Arial"/>
                <w:b/>
                <w:bCs/>
                <w:color w:val="000000" w:themeColor="text1"/>
                <w:sz w:val="20"/>
                <w:szCs w:val="20"/>
              </w:rPr>
              <w:t xml:space="preserve">Montant - </w:t>
            </w:r>
            <w:r w:rsidRPr="00EB7579">
              <w:rPr>
                <w:rFonts w:ascii="Arial" w:hAnsi="Arial" w:cs="Arial"/>
                <w:b/>
                <w:bCs/>
                <w:color w:val="000000" w:themeColor="text1"/>
                <w:sz w:val="20"/>
                <w:szCs w:val="20"/>
              </w:rPr>
              <w:t xml:space="preserve">Prix   </w:t>
            </w:r>
          </w:p>
        </w:tc>
      </w:tr>
    </w:tbl>
    <w:p w14:paraId="030E3A20" w14:textId="16E8DC79" w:rsidR="002C060A" w:rsidRDefault="002C060A" w:rsidP="002C060A">
      <w:pPr>
        <w:rPr>
          <w:rFonts w:ascii="Arial" w:hAnsi="Arial" w:cs="Arial"/>
          <w:b/>
          <w:bCs/>
          <w:color w:val="000000" w:themeColor="text1"/>
          <w:sz w:val="20"/>
          <w:szCs w:val="20"/>
        </w:rPr>
      </w:pPr>
    </w:p>
    <w:p w14:paraId="20582B7F" w14:textId="18AA20D1" w:rsidR="00BB0E0B" w:rsidRPr="00BB0E0B" w:rsidRDefault="00BD3902" w:rsidP="00BD3902">
      <w:pPr>
        <w:jc w:val="both"/>
        <w:rPr>
          <w:rFonts w:ascii="Arial" w:hAnsi="Arial" w:cs="Arial"/>
          <w:b/>
          <w:bCs/>
          <w:color w:val="000000" w:themeColor="text1"/>
          <w:sz w:val="20"/>
          <w:szCs w:val="20"/>
        </w:rPr>
      </w:pPr>
      <w:r>
        <w:rPr>
          <w:rFonts w:ascii="Arial" w:hAnsi="Arial" w:cs="Arial"/>
          <w:b/>
          <w:bCs/>
          <w:color w:val="000000" w:themeColor="text1"/>
          <w:sz w:val="20"/>
          <w:szCs w:val="20"/>
        </w:rPr>
        <w:t>Il convient de</w:t>
      </w:r>
      <w:r w:rsidR="00E52FC2">
        <w:rPr>
          <w:rFonts w:ascii="Arial" w:hAnsi="Arial" w:cs="Arial"/>
          <w:b/>
          <w:bCs/>
          <w:color w:val="000000" w:themeColor="text1"/>
          <w:sz w:val="20"/>
          <w:szCs w:val="20"/>
        </w:rPr>
        <w:t xml:space="preserve"> compléter obligatoirement </w:t>
      </w:r>
      <w:r w:rsidR="00BB0E0B" w:rsidRPr="00BB0E0B">
        <w:rPr>
          <w:rFonts w:ascii="Arial" w:hAnsi="Arial" w:cs="Arial"/>
          <w:b/>
          <w:bCs/>
          <w:color w:val="000000" w:themeColor="text1"/>
          <w:sz w:val="20"/>
          <w:szCs w:val="20"/>
        </w:rPr>
        <w:t>l</w:t>
      </w:r>
      <w:r w:rsidR="00232FA4">
        <w:rPr>
          <w:rFonts w:ascii="Arial" w:hAnsi="Arial" w:cs="Arial"/>
          <w:b/>
          <w:bCs/>
          <w:color w:val="000000" w:themeColor="text1"/>
          <w:sz w:val="20"/>
          <w:szCs w:val="20"/>
        </w:rPr>
        <w:t>e Bordereau des Prix Unitaires et la</w:t>
      </w:r>
      <w:r w:rsidR="00BB0E0B" w:rsidRPr="00BB0E0B">
        <w:rPr>
          <w:rFonts w:ascii="Arial" w:hAnsi="Arial" w:cs="Arial"/>
          <w:b/>
          <w:bCs/>
          <w:color w:val="000000" w:themeColor="text1"/>
          <w:sz w:val="20"/>
          <w:szCs w:val="20"/>
        </w:rPr>
        <w:t xml:space="preserve"> Décomposition du Prix Global et Forfaitaire</w:t>
      </w:r>
    </w:p>
    <w:p w14:paraId="6831702F" w14:textId="130E23F8" w:rsidR="0077031D" w:rsidRPr="00EB7579" w:rsidRDefault="0077031D" w:rsidP="0077031D">
      <w:pPr>
        <w:spacing w:before="120" w:after="120"/>
        <w:rPr>
          <w:rFonts w:ascii="Arial" w:hAnsi="Arial" w:cs="Arial"/>
          <w:color w:val="000000"/>
          <w:sz w:val="20"/>
          <w:szCs w:val="20"/>
        </w:rPr>
      </w:pPr>
      <w:r w:rsidRPr="00EB7579">
        <w:rPr>
          <w:rFonts w:ascii="Arial" w:hAnsi="Arial" w:cs="Arial"/>
          <w:b/>
          <w:bCs/>
          <w:color w:val="000000"/>
          <w:sz w:val="20"/>
          <w:szCs w:val="20"/>
        </w:rPr>
        <w:t xml:space="preserve">D1 – Montant </w:t>
      </w:r>
      <w:r w:rsidR="00112243">
        <w:rPr>
          <w:rFonts w:ascii="Arial" w:hAnsi="Arial" w:cs="Arial"/>
          <w:b/>
          <w:bCs/>
          <w:color w:val="000000"/>
          <w:sz w:val="20"/>
          <w:szCs w:val="20"/>
        </w:rPr>
        <w:t xml:space="preserve">du marché </w:t>
      </w:r>
      <w:r w:rsidR="00BD3902">
        <w:rPr>
          <w:rFonts w:ascii="Arial" w:hAnsi="Arial" w:cs="Arial"/>
          <w:b/>
          <w:bCs/>
          <w:color w:val="000000"/>
          <w:sz w:val="20"/>
          <w:szCs w:val="20"/>
        </w:rPr>
        <w:t>ponctuel</w:t>
      </w:r>
    </w:p>
    <w:p w14:paraId="77A61C99" w14:textId="4DC5C91D" w:rsidR="00C77B7B" w:rsidRDefault="008C20D3" w:rsidP="00BF2D2D">
      <w:pPr>
        <w:pStyle w:val="Commentaire"/>
        <w:rPr>
          <w:rFonts w:ascii="Arial" w:hAnsi="Arial" w:cs="Arial"/>
        </w:rPr>
      </w:pPr>
      <w:r w:rsidRPr="008C20D3">
        <w:rPr>
          <w:rFonts w:ascii="Arial" w:hAnsi="Arial" w:cs="Arial"/>
        </w:rPr>
        <w:tab/>
      </w:r>
    </w:p>
    <w:tbl>
      <w:tblPr>
        <w:tblStyle w:val="Grilledutableau"/>
        <w:tblW w:w="0" w:type="auto"/>
        <w:tblInd w:w="0" w:type="dxa"/>
        <w:tblLook w:val="04A0" w:firstRow="1" w:lastRow="0" w:firstColumn="1" w:lastColumn="0" w:noHBand="0" w:noVBand="1"/>
      </w:tblPr>
      <w:tblGrid>
        <w:gridCol w:w="3539"/>
        <w:gridCol w:w="2126"/>
        <w:gridCol w:w="3261"/>
      </w:tblGrid>
      <w:tr w:rsidR="00BD3902" w:rsidRPr="00BD3902" w14:paraId="1216D2A1" w14:textId="77777777" w:rsidTr="00BD3902">
        <w:tc>
          <w:tcPr>
            <w:tcW w:w="3539" w:type="dxa"/>
            <w:shd w:val="clear" w:color="auto" w:fill="AEAAAA" w:themeFill="background2" w:themeFillShade="BF"/>
          </w:tcPr>
          <w:p w14:paraId="03FB1AB0" w14:textId="5238EE65" w:rsidR="00BD3902" w:rsidRPr="00BD3902" w:rsidRDefault="00BD3902" w:rsidP="00FD3ADD">
            <w:pPr>
              <w:jc w:val="center"/>
              <w:rPr>
                <w:rFonts w:ascii="Arial" w:hAnsi="Arial" w:cs="Arial"/>
                <w:sz w:val="20"/>
                <w:szCs w:val="20"/>
              </w:rPr>
            </w:pPr>
            <w:r w:rsidRPr="00BD3902">
              <w:rPr>
                <w:rFonts w:ascii="Arial" w:hAnsi="Arial" w:cs="Arial"/>
                <w:sz w:val="20"/>
                <w:szCs w:val="20"/>
              </w:rPr>
              <w:t>Total HT</w:t>
            </w:r>
          </w:p>
        </w:tc>
        <w:tc>
          <w:tcPr>
            <w:tcW w:w="2126" w:type="dxa"/>
            <w:shd w:val="clear" w:color="auto" w:fill="AEAAAA" w:themeFill="background2" w:themeFillShade="BF"/>
          </w:tcPr>
          <w:p w14:paraId="533B7AC6" w14:textId="6658F20D" w:rsidR="00BD3902" w:rsidRPr="00BD3902" w:rsidRDefault="00BD3902" w:rsidP="00FD3ADD">
            <w:pPr>
              <w:jc w:val="center"/>
              <w:rPr>
                <w:rFonts w:ascii="Arial" w:hAnsi="Arial" w:cs="Arial"/>
                <w:sz w:val="20"/>
                <w:szCs w:val="20"/>
              </w:rPr>
            </w:pPr>
            <w:r w:rsidRPr="00BD3902">
              <w:rPr>
                <w:rFonts w:ascii="Arial" w:hAnsi="Arial" w:cs="Arial"/>
                <w:sz w:val="20"/>
                <w:szCs w:val="20"/>
              </w:rPr>
              <w:t>TVA</w:t>
            </w:r>
            <w:r>
              <w:rPr>
                <w:rFonts w:ascii="Arial" w:hAnsi="Arial" w:cs="Arial"/>
                <w:sz w:val="20"/>
                <w:szCs w:val="20"/>
              </w:rPr>
              <w:t xml:space="preserve"> – 20 % -</w:t>
            </w:r>
          </w:p>
        </w:tc>
        <w:tc>
          <w:tcPr>
            <w:tcW w:w="3261" w:type="dxa"/>
            <w:shd w:val="clear" w:color="auto" w:fill="AEAAAA" w:themeFill="background2" w:themeFillShade="BF"/>
          </w:tcPr>
          <w:p w14:paraId="2BE1D78C" w14:textId="05DBBD6A" w:rsidR="00BD3902" w:rsidRPr="00BD3902" w:rsidRDefault="00BD3902" w:rsidP="00FD3ADD">
            <w:pPr>
              <w:jc w:val="center"/>
              <w:rPr>
                <w:rFonts w:ascii="Arial" w:hAnsi="Arial" w:cs="Arial"/>
                <w:sz w:val="20"/>
                <w:szCs w:val="20"/>
              </w:rPr>
            </w:pPr>
            <w:r w:rsidRPr="00BD3902">
              <w:rPr>
                <w:rFonts w:ascii="Arial" w:hAnsi="Arial" w:cs="Arial"/>
                <w:sz w:val="20"/>
                <w:szCs w:val="20"/>
              </w:rPr>
              <w:t>Total TTC</w:t>
            </w:r>
          </w:p>
        </w:tc>
      </w:tr>
      <w:tr w:rsidR="00BD3902" w:rsidRPr="00890784" w14:paraId="184BEA06" w14:textId="77777777" w:rsidTr="00BD3902">
        <w:trPr>
          <w:trHeight w:val="1239"/>
        </w:trPr>
        <w:tc>
          <w:tcPr>
            <w:tcW w:w="3539" w:type="dxa"/>
          </w:tcPr>
          <w:p w14:paraId="2BA269D7" w14:textId="77777777" w:rsidR="00BD3902" w:rsidRPr="00BD3902" w:rsidRDefault="00BD3902" w:rsidP="00F82F85">
            <w:pPr>
              <w:rPr>
                <w:rFonts w:ascii="Arial" w:hAnsi="Arial" w:cs="Arial"/>
                <w:sz w:val="20"/>
                <w:szCs w:val="20"/>
              </w:rPr>
            </w:pPr>
          </w:p>
        </w:tc>
        <w:tc>
          <w:tcPr>
            <w:tcW w:w="2126" w:type="dxa"/>
          </w:tcPr>
          <w:p w14:paraId="28ECC616" w14:textId="77777777" w:rsidR="00BD3902" w:rsidRPr="00BD3902" w:rsidRDefault="00BD3902" w:rsidP="00F82F85">
            <w:pPr>
              <w:rPr>
                <w:rFonts w:ascii="Arial" w:hAnsi="Arial" w:cs="Arial"/>
                <w:sz w:val="20"/>
                <w:szCs w:val="20"/>
              </w:rPr>
            </w:pPr>
          </w:p>
          <w:p w14:paraId="7F50078A" w14:textId="77777777" w:rsidR="00BD3902" w:rsidRPr="00BD3902" w:rsidRDefault="00BD3902" w:rsidP="00F82F85">
            <w:pPr>
              <w:rPr>
                <w:rFonts w:ascii="Arial" w:hAnsi="Arial" w:cs="Arial"/>
                <w:sz w:val="20"/>
                <w:szCs w:val="20"/>
              </w:rPr>
            </w:pPr>
          </w:p>
          <w:p w14:paraId="10C3336D" w14:textId="7D4ADD12" w:rsidR="00BD3902" w:rsidRPr="00BD3902" w:rsidRDefault="00BD3902" w:rsidP="00A61673">
            <w:pPr>
              <w:jc w:val="center"/>
              <w:rPr>
                <w:rFonts w:ascii="Arial" w:hAnsi="Arial" w:cs="Arial"/>
                <w:sz w:val="20"/>
                <w:szCs w:val="20"/>
              </w:rPr>
            </w:pPr>
          </w:p>
        </w:tc>
        <w:tc>
          <w:tcPr>
            <w:tcW w:w="3261" w:type="dxa"/>
          </w:tcPr>
          <w:p w14:paraId="2B9899AA" w14:textId="77777777" w:rsidR="00BD3902" w:rsidRPr="00BD3902" w:rsidRDefault="00BD3902" w:rsidP="00F82F85">
            <w:pPr>
              <w:rPr>
                <w:rFonts w:ascii="Arial" w:hAnsi="Arial" w:cs="Arial"/>
                <w:sz w:val="20"/>
                <w:szCs w:val="20"/>
              </w:rPr>
            </w:pPr>
          </w:p>
        </w:tc>
      </w:tr>
    </w:tbl>
    <w:p w14:paraId="2A9BBDD3" w14:textId="77777777" w:rsidR="00B5001B" w:rsidRDefault="00B5001B" w:rsidP="00F82F85">
      <w:pPr>
        <w:rPr>
          <w:rFonts w:ascii="Arial" w:hAnsi="Arial" w:cs="Arial"/>
          <w:sz w:val="20"/>
          <w:szCs w:val="20"/>
          <w:highlight w:val="yellow"/>
        </w:rPr>
      </w:pPr>
    </w:p>
    <w:p w14:paraId="053CCFF4" w14:textId="7AB86F03" w:rsidR="003F66E6" w:rsidRPr="00BE5F98" w:rsidRDefault="003F66E6" w:rsidP="00F82F85">
      <w:pPr>
        <w:rPr>
          <w:rFonts w:ascii="Arial" w:hAnsi="Arial" w:cs="Arial"/>
          <w:sz w:val="20"/>
          <w:szCs w:val="20"/>
        </w:rPr>
      </w:pPr>
      <w:r w:rsidRPr="00BE5F98">
        <w:rPr>
          <w:rFonts w:ascii="Arial" w:hAnsi="Arial" w:cs="Arial"/>
          <w:sz w:val="20"/>
          <w:szCs w:val="20"/>
        </w:rPr>
        <w:t>Montant de l’option :</w:t>
      </w:r>
    </w:p>
    <w:p w14:paraId="7BA4DBF5" w14:textId="77777777" w:rsidR="003F66E6" w:rsidRDefault="003F66E6" w:rsidP="00F82F85">
      <w:pPr>
        <w:rPr>
          <w:rFonts w:ascii="Arial" w:hAnsi="Arial" w:cs="Arial"/>
          <w:sz w:val="20"/>
          <w:szCs w:val="20"/>
          <w:highlight w:val="yellow"/>
        </w:rPr>
      </w:pPr>
    </w:p>
    <w:tbl>
      <w:tblPr>
        <w:tblStyle w:val="Grilledutableau"/>
        <w:tblW w:w="0" w:type="auto"/>
        <w:tblInd w:w="0" w:type="dxa"/>
        <w:tblLook w:val="04A0" w:firstRow="1" w:lastRow="0" w:firstColumn="1" w:lastColumn="0" w:noHBand="0" w:noVBand="1"/>
      </w:tblPr>
      <w:tblGrid>
        <w:gridCol w:w="3539"/>
        <w:gridCol w:w="2126"/>
        <w:gridCol w:w="3261"/>
      </w:tblGrid>
      <w:tr w:rsidR="003F66E6" w:rsidRPr="00BD3902" w14:paraId="2D80A7FA" w14:textId="77777777" w:rsidTr="004B794B">
        <w:tc>
          <w:tcPr>
            <w:tcW w:w="3539" w:type="dxa"/>
            <w:shd w:val="clear" w:color="auto" w:fill="AEAAAA" w:themeFill="background2" w:themeFillShade="BF"/>
          </w:tcPr>
          <w:p w14:paraId="12C050E5" w14:textId="77777777" w:rsidR="003F66E6" w:rsidRPr="00BD3902" w:rsidRDefault="003F66E6" w:rsidP="004B794B">
            <w:pPr>
              <w:jc w:val="center"/>
              <w:rPr>
                <w:rFonts w:ascii="Arial" w:hAnsi="Arial" w:cs="Arial"/>
                <w:sz w:val="20"/>
                <w:szCs w:val="20"/>
              </w:rPr>
            </w:pPr>
            <w:r w:rsidRPr="00BD3902">
              <w:rPr>
                <w:rFonts w:ascii="Arial" w:hAnsi="Arial" w:cs="Arial"/>
                <w:sz w:val="20"/>
                <w:szCs w:val="20"/>
              </w:rPr>
              <w:t>Total HT</w:t>
            </w:r>
          </w:p>
        </w:tc>
        <w:tc>
          <w:tcPr>
            <w:tcW w:w="2126" w:type="dxa"/>
            <w:shd w:val="clear" w:color="auto" w:fill="AEAAAA" w:themeFill="background2" w:themeFillShade="BF"/>
          </w:tcPr>
          <w:p w14:paraId="76EC0F58" w14:textId="77777777" w:rsidR="003F66E6" w:rsidRPr="00BD3902" w:rsidRDefault="003F66E6" w:rsidP="004B794B">
            <w:pPr>
              <w:jc w:val="center"/>
              <w:rPr>
                <w:rFonts w:ascii="Arial" w:hAnsi="Arial" w:cs="Arial"/>
                <w:sz w:val="20"/>
                <w:szCs w:val="20"/>
              </w:rPr>
            </w:pPr>
            <w:r w:rsidRPr="00BD3902">
              <w:rPr>
                <w:rFonts w:ascii="Arial" w:hAnsi="Arial" w:cs="Arial"/>
                <w:sz w:val="20"/>
                <w:szCs w:val="20"/>
              </w:rPr>
              <w:t>TVA</w:t>
            </w:r>
            <w:r>
              <w:rPr>
                <w:rFonts w:ascii="Arial" w:hAnsi="Arial" w:cs="Arial"/>
                <w:sz w:val="20"/>
                <w:szCs w:val="20"/>
              </w:rPr>
              <w:t xml:space="preserve"> – 20 % -</w:t>
            </w:r>
          </w:p>
        </w:tc>
        <w:tc>
          <w:tcPr>
            <w:tcW w:w="3261" w:type="dxa"/>
            <w:shd w:val="clear" w:color="auto" w:fill="AEAAAA" w:themeFill="background2" w:themeFillShade="BF"/>
          </w:tcPr>
          <w:p w14:paraId="59159EF9" w14:textId="77777777" w:rsidR="003F66E6" w:rsidRPr="00BD3902" w:rsidRDefault="003F66E6" w:rsidP="004B794B">
            <w:pPr>
              <w:jc w:val="center"/>
              <w:rPr>
                <w:rFonts w:ascii="Arial" w:hAnsi="Arial" w:cs="Arial"/>
                <w:sz w:val="20"/>
                <w:szCs w:val="20"/>
              </w:rPr>
            </w:pPr>
            <w:r w:rsidRPr="00BD3902">
              <w:rPr>
                <w:rFonts w:ascii="Arial" w:hAnsi="Arial" w:cs="Arial"/>
                <w:sz w:val="20"/>
                <w:szCs w:val="20"/>
              </w:rPr>
              <w:t>Total TTC</w:t>
            </w:r>
          </w:p>
        </w:tc>
      </w:tr>
      <w:tr w:rsidR="003F66E6" w:rsidRPr="00890784" w14:paraId="07B810A1" w14:textId="77777777" w:rsidTr="004B794B">
        <w:trPr>
          <w:trHeight w:val="1239"/>
        </w:trPr>
        <w:tc>
          <w:tcPr>
            <w:tcW w:w="3539" w:type="dxa"/>
          </w:tcPr>
          <w:p w14:paraId="3BB8DC6A" w14:textId="77777777" w:rsidR="003F66E6" w:rsidRPr="00BD3902" w:rsidRDefault="003F66E6" w:rsidP="004B794B">
            <w:pPr>
              <w:rPr>
                <w:rFonts w:ascii="Arial" w:hAnsi="Arial" w:cs="Arial"/>
                <w:sz w:val="20"/>
                <w:szCs w:val="20"/>
              </w:rPr>
            </w:pPr>
          </w:p>
        </w:tc>
        <w:tc>
          <w:tcPr>
            <w:tcW w:w="2126" w:type="dxa"/>
          </w:tcPr>
          <w:p w14:paraId="3DECA9FF" w14:textId="77777777" w:rsidR="003F66E6" w:rsidRPr="00BD3902" w:rsidRDefault="003F66E6" w:rsidP="004B794B">
            <w:pPr>
              <w:rPr>
                <w:rFonts w:ascii="Arial" w:hAnsi="Arial" w:cs="Arial"/>
                <w:sz w:val="20"/>
                <w:szCs w:val="20"/>
              </w:rPr>
            </w:pPr>
          </w:p>
          <w:p w14:paraId="3B426D29" w14:textId="77777777" w:rsidR="003F66E6" w:rsidRPr="00BD3902" w:rsidRDefault="003F66E6" w:rsidP="004B794B">
            <w:pPr>
              <w:rPr>
                <w:rFonts w:ascii="Arial" w:hAnsi="Arial" w:cs="Arial"/>
                <w:sz w:val="20"/>
                <w:szCs w:val="20"/>
              </w:rPr>
            </w:pPr>
          </w:p>
          <w:p w14:paraId="7E628958" w14:textId="77777777" w:rsidR="003F66E6" w:rsidRPr="00BD3902" w:rsidRDefault="003F66E6" w:rsidP="004B794B">
            <w:pPr>
              <w:jc w:val="center"/>
              <w:rPr>
                <w:rFonts w:ascii="Arial" w:hAnsi="Arial" w:cs="Arial"/>
                <w:sz w:val="20"/>
                <w:szCs w:val="20"/>
              </w:rPr>
            </w:pPr>
          </w:p>
        </w:tc>
        <w:tc>
          <w:tcPr>
            <w:tcW w:w="3261" w:type="dxa"/>
          </w:tcPr>
          <w:p w14:paraId="253BF1CD" w14:textId="77777777" w:rsidR="003F66E6" w:rsidRPr="00BD3902" w:rsidRDefault="003F66E6" w:rsidP="004B794B">
            <w:pPr>
              <w:rPr>
                <w:rFonts w:ascii="Arial" w:hAnsi="Arial" w:cs="Arial"/>
                <w:sz w:val="20"/>
                <w:szCs w:val="20"/>
              </w:rPr>
            </w:pPr>
          </w:p>
        </w:tc>
      </w:tr>
    </w:tbl>
    <w:p w14:paraId="4896F4AC" w14:textId="77777777" w:rsidR="003F66E6" w:rsidRPr="00890784" w:rsidRDefault="003F66E6" w:rsidP="00F82F85">
      <w:pPr>
        <w:rPr>
          <w:rFonts w:ascii="Arial" w:hAnsi="Arial" w:cs="Arial"/>
          <w:sz w:val="20"/>
          <w:szCs w:val="20"/>
          <w:highlight w:val="yellow"/>
        </w:rPr>
      </w:pPr>
    </w:p>
    <w:p w14:paraId="11FE80D2" w14:textId="19F3BCB0" w:rsidR="0077031D" w:rsidRPr="00EB7579" w:rsidRDefault="0077031D" w:rsidP="0077031D">
      <w:pPr>
        <w:spacing w:before="120" w:after="120"/>
        <w:rPr>
          <w:rFonts w:ascii="Arial" w:hAnsi="Arial" w:cs="Arial"/>
          <w:color w:val="000000"/>
          <w:sz w:val="20"/>
          <w:szCs w:val="20"/>
        </w:rPr>
      </w:pPr>
      <w:r w:rsidRPr="00EB7579">
        <w:rPr>
          <w:rFonts w:ascii="Arial" w:hAnsi="Arial" w:cs="Arial"/>
          <w:b/>
          <w:bCs/>
          <w:color w:val="000000"/>
          <w:sz w:val="20"/>
          <w:szCs w:val="20"/>
        </w:rPr>
        <w:t>D2 – Prix</w:t>
      </w:r>
    </w:p>
    <w:p w14:paraId="45296C0A" w14:textId="32D9D95D" w:rsidR="00D11D54" w:rsidRPr="00D11D54" w:rsidRDefault="00D11D54" w:rsidP="00D11D54">
      <w:pPr>
        <w:pStyle w:val="Titre2"/>
        <w:spacing w:before="90"/>
        <w:textAlignment w:val="baseline"/>
        <w:rPr>
          <w:rFonts w:ascii="Arial" w:eastAsia="Times New Roman" w:hAnsi="Arial" w:cs="Arial"/>
          <w:color w:val="auto"/>
          <w:sz w:val="20"/>
          <w:szCs w:val="20"/>
        </w:rPr>
      </w:pPr>
      <w:r>
        <w:rPr>
          <w:rFonts w:ascii="Arial" w:eastAsia="Times New Roman" w:hAnsi="Arial" w:cs="Arial"/>
          <w:color w:val="auto"/>
          <w:sz w:val="20"/>
          <w:szCs w:val="20"/>
        </w:rPr>
        <w:t>Le</w:t>
      </w:r>
      <w:r w:rsidRPr="00D11D54">
        <w:rPr>
          <w:rFonts w:ascii="Arial" w:eastAsia="Times New Roman" w:hAnsi="Arial" w:cs="Arial"/>
          <w:color w:val="auto"/>
          <w:sz w:val="20"/>
          <w:szCs w:val="20"/>
        </w:rPr>
        <w:t xml:space="preserve"> détail du prix établi par l'opérateur économique soumissionnaire est indiqué au sein </w:t>
      </w:r>
      <w:r w:rsidR="00232FA4">
        <w:rPr>
          <w:rFonts w:ascii="Arial" w:eastAsia="Times New Roman" w:hAnsi="Arial" w:cs="Arial"/>
          <w:color w:val="auto"/>
          <w:sz w:val="20"/>
          <w:szCs w:val="20"/>
        </w:rPr>
        <w:t>du BPU / DQE.</w:t>
      </w:r>
    </w:p>
    <w:p w14:paraId="41952C29" w14:textId="61228D61" w:rsidR="0077031D" w:rsidRPr="00EB7579" w:rsidRDefault="0077031D" w:rsidP="0077031D">
      <w:pPr>
        <w:rPr>
          <w:rFonts w:ascii="Arial" w:hAnsi="Arial" w:cs="Arial"/>
          <w:sz w:val="20"/>
          <w:szCs w:val="20"/>
        </w:rPr>
      </w:pPr>
    </w:p>
    <w:p w14:paraId="3B3ECA0D" w14:textId="65ACD2AE" w:rsidR="0077031D" w:rsidRPr="00EB7579" w:rsidRDefault="0077031D" w:rsidP="001232EB">
      <w:pPr>
        <w:jc w:val="both"/>
        <w:rPr>
          <w:rFonts w:ascii="Arial" w:hAnsi="Arial" w:cs="Arial"/>
          <w:sz w:val="20"/>
          <w:szCs w:val="20"/>
        </w:rPr>
      </w:pPr>
      <w:r w:rsidRPr="00EB7579">
        <w:rPr>
          <w:rFonts w:ascii="Arial" w:hAnsi="Arial" w:cs="Arial"/>
          <w:sz w:val="20"/>
          <w:szCs w:val="20"/>
        </w:rPr>
        <w:t xml:space="preserve">Les prix sont réputés inclure l’ensemble des frais et taxes consécutifs au respect des obligations légales et contractuelles du titulaire, notamment liés aux frais de déplacement sur les lieux d’exécution des </w:t>
      </w:r>
      <w:r w:rsidR="00C00716">
        <w:rPr>
          <w:rFonts w:ascii="Arial" w:hAnsi="Arial" w:cs="Arial"/>
          <w:sz w:val="20"/>
          <w:szCs w:val="20"/>
        </w:rPr>
        <w:t>travaux</w:t>
      </w:r>
      <w:r w:rsidRPr="00EB7579">
        <w:rPr>
          <w:rFonts w:ascii="Arial" w:hAnsi="Arial" w:cs="Arial"/>
          <w:sz w:val="20"/>
          <w:szCs w:val="20"/>
        </w:rPr>
        <w:t>.</w:t>
      </w:r>
    </w:p>
    <w:p w14:paraId="72DA38AD" w14:textId="77777777" w:rsidR="0077031D" w:rsidRPr="00EB7579" w:rsidRDefault="0077031D" w:rsidP="0077031D">
      <w:pPr>
        <w:pStyle w:val="StyleparagrapheAvant0ptAprs0pt"/>
        <w:widowControl w:val="0"/>
        <w:overflowPunct/>
        <w:autoSpaceDE/>
        <w:autoSpaceDN/>
        <w:adjustRightInd/>
        <w:textAlignment w:val="auto"/>
        <w:rPr>
          <w:rFonts w:ascii="Arial" w:hAnsi="Arial"/>
          <w:noProof w:val="0"/>
          <w:sz w:val="20"/>
          <w:szCs w:val="20"/>
        </w:rPr>
      </w:pPr>
    </w:p>
    <w:p w14:paraId="38BD2A87" w14:textId="77777777" w:rsidR="0077031D" w:rsidRPr="00EB7579" w:rsidRDefault="0077031D" w:rsidP="0077031D">
      <w:pPr>
        <w:pStyle w:val="StyleparagrapheAvant0ptAprs0pt"/>
        <w:widowControl w:val="0"/>
        <w:overflowPunct/>
        <w:autoSpaceDE/>
        <w:autoSpaceDN/>
        <w:adjustRightInd/>
        <w:textAlignment w:val="auto"/>
        <w:rPr>
          <w:rFonts w:ascii="Arial" w:hAnsi="Arial"/>
          <w:noProof w:val="0"/>
          <w:sz w:val="20"/>
          <w:szCs w:val="20"/>
        </w:rPr>
      </w:pPr>
      <w:r w:rsidRPr="00EB7579">
        <w:rPr>
          <w:rFonts w:ascii="Arial" w:hAnsi="Arial"/>
          <w:noProof w:val="0"/>
          <w:sz w:val="20"/>
          <w:szCs w:val="20"/>
        </w:rPr>
        <w:t>Les prix sont exprimés hors TVA et TVA incluse.</w:t>
      </w:r>
    </w:p>
    <w:p w14:paraId="4C154340" w14:textId="77777777" w:rsidR="0077031D" w:rsidRPr="00EB7579" w:rsidRDefault="0077031D" w:rsidP="0077031D">
      <w:pPr>
        <w:jc w:val="both"/>
        <w:rPr>
          <w:rFonts w:ascii="Arial" w:hAnsi="Arial" w:cs="Arial"/>
          <w:sz w:val="20"/>
          <w:szCs w:val="20"/>
        </w:rPr>
      </w:pPr>
    </w:p>
    <w:p w14:paraId="493F03AE" w14:textId="6B0D66B5" w:rsidR="00F334E8" w:rsidRPr="00EB7579" w:rsidRDefault="0077031D" w:rsidP="009722B0">
      <w:pPr>
        <w:pStyle w:val="texte1"/>
        <w:outlineLvl w:val="0"/>
        <w:rPr>
          <w:rFonts w:ascii="Arial" w:hAnsi="Arial"/>
          <w:b/>
          <w:sz w:val="20"/>
        </w:rPr>
      </w:pPr>
      <w:r w:rsidRPr="00EB7579">
        <w:rPr>
          <w:rFonts w:ascii="Arial" w:hAnsi="Arial" w:cs="Arial"/>
          <w:color w:val="000000" w:themeColor="text1"/>
          <w:sz w:val="20"/>
        </w:rPr>
        <w:t>Mois d'établissement du prix : mois de la date limite de remise des plis</w:t>
      </w:r>
      <w:r w:rsidR="009722B0">
        <w:rPr>
          <w:rFonts w:ascii="Arial" w:hAnsi="Arial" w:cs="Arial"/>
          <w:color w:val="000000" w:themeColor="text1"/>
          <w:sz w:val="20"/>
        </w:rPr>
        <w:t>.</w:t>
      </w:r>
      <w:r w:rsidR="009722B0" w:rsidRPr="009722B0">
        <w:rPr>
          <w:rFonts w:ascii="Arial" w:hAnsi="Arial" w:cs="Arial"/>
          <w:color w:val="000000"/>
          <w:sz w:val="21"/>
          <w:szCs w:val="21"/>
        </w:rPr>
        <w:t xml:space="preserve"> </w:t>
      </w:r>
      <w:r w:rsidR="009722B0" w:rsidRPr="009722B0">
        <w:rPr>
          <w:rFonts w:ascii="Arial" w:hAnsi="Arial" w:cs="Arial"/>
          <w:color w:val="000000" w:themeColor="text1"/>
          <w:sz w:val="20"/>
        </w:rPr>
        <w:t>Lorsque la procédure de passation a donné lieu à une négociation, la date à prendre en compte est la date de remise de l'offre finale par le titulaire.</w:t>
      </w:r>
      <w:r w:rsidR="009722B0" w:rsidRPr="009722B0">
        <w:rPr>
          <w:rFonts w:ascii="Arial" w:hAnsi="Arial" w:cs="Arial"/>
          <w:color w:val="000000" w:themeColor="text1"/>
          <w:sz w:val="20"/>
        </w:rPr>
        <w:br/>
      </w:r>
    </w:p>
    <w:p w14:paraId="0858C088" w14:textId="48C0C8AF" w:rsidR="0077031D" w:rsidRPr="00EB7579" w:rsidRDefault="0077031D" w:rsidP="0077031D">
      <w:pPr>
        <w:tabs>
          <w:tab w:val="left" w:pos="5040"/>
        </w:tabs>
        <w:rPr>
          <w:rFonts w:ascii="Arial" w:hAnsi="Arial"/>
          <w:sz w:val="20"/>
          <w:szCs w:val="20"/>
        </w:rPr>
      </w:pPr>
      <w:r w:rsidRPr="00EB7579">
        <w:rPr>
          <w:rFonts w:ascii="Arial" w:hAnsi="Arial"/>
          <w:b/>
          <w:sz w:val="20"/>
          <w:szCs w:val="20"/>
        </w:rPr>
        <w:t xml:space="preserve">D3 - Répartition des prestations </w:t>
      </w:r>
      <w:r w:rsidRPr="00EB7579">
        <w:rPr>
          <w:rFonts w:ascii="Arial" w:hAnsi="Arial"/>
          <w:i/>
          <w:sz w:val="20"/>
          <w:szCs w:val="20"/>
        </w:rPr>
        <w:t>(en cas de groupement conjoint) :</w:t>
      </w:r>
      <w:r w:rsidRPr="00EB7579">
        <w:rPr>
          <w:rFonts w:ascii="Arial" w:hAnsi="Arial"/>
          <w:sz w:val="20"/>
          <w:szCs w:val="20"/>
        </w:rPr>
        <w:t xml:space="preserve"> </w:t>
      </w:r>
    </w:p>
    <w:p w14:paraId="4FDEE2BE" w14:textId="77777777" w:rsidR="0077031D" w:rsidRPr="00EB7579" w:rsidRDefault="0077031D" w:rsidP="0077031D">
      <w:pPr>
        <w:rPr>
          <w:rFonts w:ascii="Arial" w:hAnsi="Arial"/>
          <w:sz w:val="20"/>
          <w:szCs w:val="20"/>
        </w:rPr>
      </w:pPr>
      <w:r w:rsidRPr="00EB7579">
        <w:rPr>
          <w:rFonts w:ascii="Arial" w:hAnsi="Arial"/>
          <w:sz w:val="20"/>
          <w:szCs w:val="20"/>
        </w:rPr>
        <w:t>(</w:t>
      </w:r>
      <w:proofErr w:type="gramStart"/>
      <w:r w:rsidRPr="00EB7579">
        <w:rPr>
          <w:rFonts w:ascii="Arial" w:hAnsi="Arial"/>
          <w:sz w:val="20"/>
          <w:szCs w:val="20"/>
        </w:rPr>
        <w:t>les</w:t>
      </w:r>
      <w:proofErr w:type="gramEnd"/>
      <w:r w:rsidRPr="00EB7579">
        <w:rPr>
          <w:rFonts w:ascii="Arial" w:hAnsi="Arial"/>
          <w:sz w:val="20"/>
          <w:szCs w:val="20"/>
        </w:rPr>
        <w:t xml:space="preserve"> membres du groupement conjoint indiquent dans le tableau ci-dessous la répartition des prestations que chacun d’entre eux s’engage à réaliser) </w:t>
      </w:r>
    </w:p>
    <w:p w14:paraId="34AD7BD9" w14:textId="77777777" w:rsidR="0077031D" w:rsidRPr="00EB7579" w:rsidRDefault="0077031D" w:rsidP="0077031D">
      <w:pPr>
        <w:ind w:left="360"/>
        <w:jc w:val="both"/>
        <w:rPr>
          <w:rFonts w:ascii="Arial" w:hAnsi="Arial"/>
          <w:sz w:val="20"/>
          <w:szCs w:val="20"/>
        </w:rPr>
      </w:pPr>
    </w:p>
    <w:tbl>
      <w:tblPr>
        <w:tblW w:w="9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77031D" w:rsidRPr="00EB7579" w14:paraId="173F98A8" w14:textId="77777777" w:rsidTr="0077031D">
        <w:trPr>
          <w:cantSplit/>
          <w:trHeight w:val="567"/>
        </w:trPr>
        <w:tc>
          <w:tcPr>
            <w:tcW w:w="3888" w:type="dxa"/>
            <w:vMerge w:val="restart"/>
            <w:vAlign w:val="center"/>
          </w:tcPr>
          <w:p w14:paraId="7E751217" w14:textId="77777777" w:rsidR="0077031D" w:rsidRPr="00EB7579" w:rsidRDefault="0077031D" w:rsidP="0077031D">
            <w:pPr>
              <w:jc w:val="center"/>
              <w:rPr>
                <w:rFonts w:ascii="Arial" w:hAnsi="Arial" w:cs="Arial"/>
                <w:b/>
                <w:bCs/>
                <w:sz w:val="20"/>
                <w:szCs w:val="20"/>
              </w:rPr>
            </w:pPr>
            <w:r w:rsidRPr="00EB7579">
              <w:rPr>
                <w:rFonts w:ascii="Arial" w:hAnsi="Arial" w:cs="Arial"/>
                <w:b/>
                <w:bCs/>
                <w:sz w:val="20"/>
                <w:szCs w:val="20"/>
              </w:rPr>
              <w:lastRenderedPageBreak/>
              <w:t xml:space="preserve">Désignation des membres </w:t>
            </w:r>
          </w:p>
          <w:p w14:paraId="6C43E986" w14:textId="77777777" w:rsidR="0077031D" w:rsidRPr="00EB7579" w:rsidRDefault="0077031D" w:rsidP="0077031D">
            <w:pPr>
              <w:jc w:val="center"/>
              <w:rPr>
                <w:rFonts w:ascii="Arial" w:hAnsi="Arial" w:cs="Arial"/>
                <w:b/>
                <w:bCs/>
                <w:sz w:val="20"/>
                <w:szCs w:val="20"/>
              </w:rPr>
            </w:pPr>
            <w:proofErr w:type="gramStart"/>
            <w:r w:rsidRPr="00EB7579">
              <w:rPr>
                <w:rFonts w:ascii="Arial" w:hAnsi="Arial" w:cs="Arial"/>
                <w:b/>
                <w:bCs/>
                <w:sz w:val="20"/>
                <w:szCs w:val="20"/>
              </w:rPr>
              <w:t>du</w:t>
            </w:r>
            <w:proofErr w:type="gramEnd"/>
            <w:r w:rsidRPr="00EB7579">
              <w:rPr>
                <w:rFonts w:ascii="Arial" w:hAnsi="Arial" w:cs="Arial"/>
                <w:b/>
                <w:bCs/>
                <w:sz w:val="20"/>
                <w:szCs w:val="20"/>
              </w:rPr>
              <w:t xml:space="preserve"> groupement conjoint</w:t>
            </w:r>
          </w:p>
        </w:tc>
        <w:tc>
          <w:tcPr>
            <w:tcW w:w="5953" w:type="dxa"/>
            <w:gridSpan w:val="2"/>
            <w:vAlign w:val="center"/>
          </w:tcPr>
          <w:p w14:paraId="0462AC8C" w14:textId="77777777" w:rsidR="0077031D" w:rsidRPr="00EB7579" w:rsidRDefault="0077031D" w:rsidP="0077031D">
            <w:pPr>
              <w:pStyle w:val="Titre5"/>
              <w:rPr>
                <w:rFonts w:ascii="Arial" w:hAnsi="Arial"/>
                <w:b w:val="0"/>
                <w:bCs w:val="0"/>
                <w:i w:val="0"/>
                <w:iCs w:val="0"/>
                <w:sz w:val="20"/>
                <w:szCs w:val="20"/>
              </w:rPr>
            </w:pPr>
            <w:r w:rsidRPr="00EB7579">
              <w:rPr>
                <w:rFonts w:ascii="Arial" w:hAnsi="Arial"/>
                <w:sz w:val="20"/>
                <w:szCs w:val="20"/>
              </w:rPr>
              <w:t>Prestations exécutées par les membres</w:t>
            </w:r>
          </w:p>
          <w:p w14:paraId="58823BDE" w14:textId="77777777" w:rsidR="0077031D" w:rsidRPr="00EB7579" w:rsidRDefault="0077031D" w:rsidP="0077031D">
            <w:pPr>
              <w:pStyle w:val="Titre5"/>
              <w:rPr>
                <w:rFonts w:ascii="Arial" w:hAnsi="Arial"/>
                <w:b w:val="0"/>
                <w:bCs w:val="0"/>
                <w:i w:val="0"/>
                <w:iCs w:val="0"/>
                <w:sz w:val="20"/>
                <w:szCs w:val="20"/>
              </w:rPr>
            </w:pPr>
            <w:proofErr w:type="gramStart"/>
            <w:r w:rsidRPr="00EB7579">
              <w:rPr>
                <w:rFonts w:ascii="Arial" w:hAnsi="Arial"/>
                <w:sz w:val="20"/>
                <w:szCs w:val="20"/>
              </w:rPr>
              <w:t>du</w:t>
            </w:r>
            <w:proofErr w:type="gramEnd"/>
            <w:r w:rsidRPr="00EB7579">
              <w:rPr>
                <w:rFonts w:ascii="Arial" w:hAnsi="Arial"/>
                <w:sz w:val="20"/>
                <w:szCs w:val="20"/>
              </w:rPr>
              <w:t xml:space="preserve"> groupement conjoint</w:t>
            </w:r>
          </w:p>
        </w:tc>
      </w:tr>
      <w:tr w:rsidR="0077031D" w:rsidRPr="00EB7579" w14:paraId="77218291" w14:textId="77777777" w:rsidTr="0077031D">
        <w:trPr>
          <w:cantSplit/>
          <w:trHeight w:val="567"/>
        </w:trPr>
        <w:tc>
          <w:tcPr>
            <w:tcW w:w="3888" w:type="dxa"/>
            <w:vMerge/>
            <w:tcBorders>
              <w:bottom w:val="single" w:sz="4" w:space="0" w:color="auto"/>
            </w:tcBorders>
            <w:shd w:val="solid" w:color="FFFFFF" w:fill="auto"/>
            <w:vAlign w:val="center"/>
          </w:tcPr>
          <w:p w14:paraId="7DD012CF" w14:textId="77777777" w:rsidR="0077031D" w:rsidRPr="00EB7579" w:rsidRDefault="0077031D" w:rsidP="0077031D">
            <w:pPr>
              <w:jc w:val="center"/>
              <w:rPr>
                <w:rFonts w:ascii="Arial" w:hAnsi="Arial" w:cs="Arial"/>
                <w:b/>
                <w:bCs/>
                <w:sz w:val="20"/>
                <w:szCs w:val="20"/>
              </w:rPr>
            </w:pPr>
          </w:p>
        </w:tc>
        <w:tc>
          <w:tcPr>
            <w:tcW w:w="3685" w:type="dxa"/>
            <w:tcBorders>
              <w:bottom w:val="single" w:sz="4" w:space="0" w:color="auto"/>
            </w:tcBorders>
            <w:shd w:val="solid" w:color="FFFFFF" w:fill="auto"/>
            <w:vAlign w:val="center"/>
          </w:tcPr>
          <w:p w14:paraId="326E8EBA" w14:textId="77777777" w:rsidR="0077031D" w:rsidRPr="00EB7579" w:rsidRDefault="0077031D" w:rsidP="0077031D">
            <w:pPr>
              <w:jc w:val="center"/>
              <w:rPr>
                <w:rFonts w:ascii="Arial" w:hAnsi="Arial" w:cs="Arial"/>
                <w:b/>
                <w:bCs/>
                <w:sz w:val="20"/>
                <w:szCs w:val="20"/>
              </w:rPr>
            </w:pPr>
            <w:r w:rsidRPr="00EB7579">
              <w:rPr>
                <w:rFonts w:ascii="Arial" w:hAnsi="Arial" w:cs="Arial"/>
                <w:b/>
                <w:bCs/>
                <w:sz w:val="20"/>
                <w:szCs w:val="20"/>
              </w:rPr>
              <w:t>Nature de la prestation</w:t>
            </w:r>
          </w:p>
        </w:tc>
        <w:tc>
          <w:tcPr>
            <w:tcW w:w="2268" w:type="dxa"/>
            <w:tcBorders>
              <w:bottom w:val="single" w:sz="4" w:space="0" w:color="auto"/>
            </w:tcBorders>
            <w:shd w:val="solid" w:color="FFFFFF" w:fill="auto"/>
            <w:vAlign w:val="center"/>
          </w:tcPr>
          <w:p w14:paraId="56665567" w14:textId="77777777" w:rsidR="0077031D" w:rsidRPr="00EB7579" w:rsidRDefault="0077031D" w:rsidP="0077031D">
            <w:pPr>
              <w:jc w:val="center"/>
              <w:rPr>
                <w:rFonts w:ascii="Arial" w:hAnsi="Arial" w:cs="Arial"/>
                <w:b/>
                <w:bCs/>
                <w:sz w:val="20"/>
                <w:szCs w:val="20"/>
              </w:rPr>
            </w:pPr>
            <w:r w:rsidRPr="00EB7579">
              <w:rPr>
                <w:rFonts w:ascii="Arial" w:hAnsi="Arial" w:cs="Arial"/>
                <w:b/>
                <w:bCs/>
                <w:sz w:val="20"/>
                <w:szCs w:val="20"/>
              </w:rPr>
              <w:t xml:space="preserve">Montant HT </w:t>
            </w:r>
          </w:p>
          <w:p w14:paraId="2EE73679" w14:textId="77777777" w:rsidR="0077031D" w:rsidRPr="00EB7579" w:rsidRDefault="0077031D" w:rsidP="0077031D">
            <w:pPr>
              <w:jc w:val="center"/>
              <w:rPr>
                <w:rFonts w:ascii="Arial" w:hAnsi="Arial" w:cs="Arial"/>
                <w:b/>
                <w:bCs/>
                <w:sz w:val="20"/>
                <w:szCs w:val="20"/>
              </w:rPr>
            </w:pPr>
            <w:proofErr w:type="gramStart"/>
            <w:r w:rsidRPr="00EB7579">
              <w:rPr>
                <w:rFonts w:ascii="Arial" w:hAnsi="Arial" w:cs="Arial"/>
                <w:b/>
                <w:bCs/>
                <w:sz w:val="20"/>
                <w:szCs w:val="20"/>
              </w:rPr>
              <w:t>de</w:t>
            </w:r>
            <w:proofErr w:type="gramEnd"/>
            <w:r w:rsidRPr="00EB7579">
              <w:rPr>
                <w:rFonts w:ascii="Arial" w:hAnsi="Arial" w:cs="Arial"/>
                <w:b/>
                <w:bCs/>
                <w:sz w:val="20"/>
                <w:szCs w:val="20"/>
              </w:rPr>
              <w:t xml:space="preserve"> la prestation</w:t>
            </w:r>
          </w:p>
        </w:tc>
      </w:tr>
      <w:tr w:rsidR="0077031D" w:rsidRPr="00EB7579" w14:paraId="205F25DC" w14:textId="77777777" w:rsidTr="00227F5A">
        <w:trPr>
          <w:trHeight w:val="586"/>
        </w:trPr>
        <w:tc>
          <w:tcPr>
            <w:tcW w:w="3888" w:type="dxa"/>
            <w:tcBorders>
              <w:bottom w:val="nil"/>
            </w:tcBorders>
            <w:shd w:val="solid" w:color="CCFFFF" w:fill="CCFFCC"/>
          </w:tcPr>
          <w:p w14:paraId="5B9AE0DF" w14:textId="77777777" w:rsidR="0077031D" w:rsidRPr="00EB7579" w:rsidRDefault="0077031D" w:rsidP="0077031D">
            <w:pPr>
              <w:jc w:val="both"/>
              <w:rPr>
                <w:rFonts w:ascii="Arial" w:hAnsi="Arial" w:cs="Arial"/>
                <w:sz w:val="20"/>
                <w:szCs w:val="20"/>
              </w:rPr>
            </w:pPr>
          </w:p>
        </w:tc>
        <w:tc>
          <w:tcPr>
            <w:tcW w:w="3685" w:type="dxa"/>
            <w:tcBorders>
              <w:bottom w:val="nil"/>
            </w:tcBorders>
            <w:shd w:val="solid" w:color="CCFFFF" w:fill="CCFFCC"/>
          </w:tcPr>
          <w:p w14:paraId="5FB1AFF0" w14:textId="77777777" w:rsidR="0077031D" w:rsidRPr="00EB7579" w:rsidRDefault="0077031D" w:rsidP="0077031D">
            <w:pPr>
              <w:jc w:val="both"/>
              <w:rPr>
                <w:rFonts w:ascii="Arial" w:hAnsi="Arial" w:cs="Arial"/>
                <w:sz w:val="20"/>
                <w:szCs w:val="20"/>
              </w:rPr>
            </w:pPr>
          </w:p>
        </w:tc>
        <w:tc>
          <w:tcPr>
            <w:tcW w:w="2268" w:type="dxa"/>
            <w:tcBorders>
              <w:bottom w:val="nil"/>
            </w:tcBorders>
            <w:shd w:val="solid" w:color="CCFFFF" w:fill="CCFFCC"/>
          </w:tcPr>
          <w:p w14:paraId="3EB77DBA" w14:textId="77777777" w:rsidR="0077031D" w:rsidRPr="00EB7579" w:rsidRDefault="0077031D" w:rsidP="0077031D">
            <w:pPr>
              <w:jc w:val="both"/>
              <w:rPr>
                <w:rFonts w:ascii="Arial" w:hAnsi="Arial" w:cs="Arial"/>
                <w:sz w:val="20"/>
                <w:szCs w:val="20"/>
              </w:rPr>
            </w:pPr>
          </w:p>
        </w:tc>
      </w:tr>
      <w:tr w:rsidR="0077031D" w:rsidRPr="00EB7579" w14:paraId="5F613843" w14:textId="77777777" w:rsidTr="00227F5A">
        <w:trPr>
          <w:trHeight w:val="696"/>
        </w:trPr>
        <w:tc>
          <w:tcPr>
            <w:tcW w:w="3888" w:type="dxa"/>
            <w:tcBorders>
              <w:top w:val="nil"/>
              <w:bottom w:val="single" w:sz="4" w:space="0" w:color="auto"/>
            </w:tcBorders>
          </w:tcPr>
          <w:p w14:paraId="7D3C21DD" w14:textId="77777777" w:rsidR="0077031D" w:rsidRPr="00EB7579" w:rsidRDefault="0077031D" w:rsidP="0077031D">
            <w:pPr>
              <w:jc w:val="both"/>
              <w:rPr>
                <w:rFonts w:ascii="Arial" w:hAnsi="Arial" w:cs="Arial"/>
                <w:sz w:val="20"/>
                <w:szCs w:val="20"/>
              </w:rPr>
            </w:pPr>
          </w:p>
        </w:tc>
        <w:tc>
          <w:tcPr>
            <w:tcW w:w="3685" w:type="dxa"/>
            <w:tcBorders>
              <w:top w:val="nil"/>
              <w:bottom w:val="single" w:sz="4" w:space="0" w:color="auto"/>
            </w:tcBorders>
          </w:tcPr>
          <w:p w14:paraId="06EC1D4A" w14:textId="77777777" w:rsidR="0077031D" w:rsidRPr="00EB7579" w:rsidRDefault="0077031D" w:rsidP="0077031D">
            <w:pPr>
              <w:jc w:val="both"/>
              <w:rPr>
                <w:rFonts w:ascii="Arial" w:hAnsi="Arial" w:cs="Arial"/>
                <w:sz w:val="20"/>
                <w:szCs w:val="20"/>
              </w:rPr>
            </w:pPr>
          </w:p>
        </w:tc>
        <w:tc>
          <w:tcPr>
            <w:tcW w:w="2268" w:type="dxa"/>
            <w:tcBorders>
              <w:top w:val="nil"/>
              <w:bottom w:val="single" w:sz="4" w:space="0" w:color="auto"/>
            </w:tcBorders>
          </w:tcPr>
          <w:p w14:paraId="2B2C590E" w14:textId="77777777" w:rsidR="0077031D" w:rsidRPr="00EB7579" w:rsidRDefault="0077031D" w:rsidP="0077031D">
            <w:pPr>
              <w:jc w:val="both"/>
              <w:rPr>
                <w:rFonts w:ascii="Arial" w:hAnsi="Arial" w:cs="Arial"/>
                <w:sz w:val="20"/>
                <w:szCs w:val="20"/>
              </w:rPr>
            </w:pPr>
          </w:p>
        </w:tc>
      </w:tr>
    </w:tbl>
    <w:p w14:paraId="0FD6F7F9" w14:textId="117CFC43" w:rsidR="0077031D" w:rsidRDefault="0077031D" w:rsidP="0077031D">
      <w:pPr>
        <w:ind w:left="360"/>
        <w:rPr>
          <w:rFonts w:ascii="Arial" w:hAnsi="Arial"/>
          <w:b/>
          <w:sz w:val="20"/>
          <w:szCs w:val="20"/>
          <w:u w:val="single"/>
        </w:rPr>
      </w:pPr>
    </w:p>
    <w:p w14:paraId="02E645D9" w14:textId="77777777" w:rsidR="00F334E8" w:rsidRPr="00EB7579" w:rsidRDefault="00F334E8" w:rsidP="0077031D">
      <w:pPr>
        <w:ind w:left="360"/>
        <w:rPr>
          <w:rFonts w:ascii="Arial" w:hAnsi="Arial"/>
          <w:b/>
          <w:sz w:val="20"/>
          <w:szCs w:val="20"/>
          <w:u w:val="single"/>
        </w:rPr>
      </w:pPr>
    </w:p>
    <w:p w14:paraId="405E3743" w14:textId="77777777" w:rsidR="00CB334A" w:rsidRPr="00EB7579" w:rsidRDefault="00CB334A" w:rsidP="00CB334A">
      <w:pPr>
        <w:tabs>
          <w:tab w:val="left" w:pos="5040"/>
        </w:tabs>
        <w:rPr>
          <w:rFonts w:ascii="Arial" w:hAnsi="Arial"/>
          <w:b/>
          <w:sz w:val="20"/>
          <w:szCs w:val="20"/>
        </w:rPr>
      </w:pPr>
      <w:r w:rsidRPr="00EB7579">
        <w:rPr>
          <w:rFonts w:ascii="Arial" w:hAnsi="Arial"/>
          <w:b/>
          <w:sz w:val="20"/>
          <w:szCs w:val="20"/>
        </w:rPr>
        <w:t>D4 - Compte(s) à créditer :</w:t>
      </w:r>
    </w:p>
    <w:p w14:paraId="072A6B58" w14:textId="77777777" w:rsidR="001A6677" w:rsidRPr="001A6677" w:rsidRDefault="001A6677" w:rsidP="001A6677">
      <w:pPr>
        <w:spacing w:before="60"/>
        <w:jc w:val="both"/>
        <w:rPr>
          <w:rFonts w:ascii="Arial" w:hAnsi="Arial" w:cs="Arial"/>
          <w:b/>
          <w:bCs/>
          <w:sz w:val="20"/>
          <w:szCs w:val="20"/>
        </w:rPr>
      </w:pPr>
      <w:r w:rsidRPr="001A6677">
        <w:rPr>
          <w:rFonts w:ascii="Arial" w:hAnsi="Arial" w:cs="Arial"/>
          <w:b/>
          <w:bCs/>
          <w:sz w:val="20"/>
          <w:szCs w:val="20"/>
        </w:rPr>
        <w:t xml:space="preserve">Joindre un RIB à votre réponse. </w:t>
      </w:r>
    </w:p>
    <w:p w14:paraId="0164CE4A" w14:textId="77777777" w:rsidR="001A6677" w:rsidRPr="001A6677" w:rsidRDefault="001A6677" w:rsidP="001A6677">
      <w:pPr>
        <w:spacing w:before="60"/>
        <w:jc w:val="both"/>
        <w:rPr>
          <w:rFonts w:ascii="Arial" w:hAnsi="Arial" w:cs="Arial"/>
          <w:b/>
          <w:bCs/>
          <w:sz w:val="20"/>
          <w:szCs w:val="20"/>
        </w:rPr>
      </w:pPr>
    </w:p>
    <w:p w14:paraId="134A8CA8" w14:textId="77777777" w:rsidR="001A6677" w:rsidRPr="001A6677" w:rsidRDefault="001A6677" w:rsidP="001A6677">
      <w:pPr>
        <w:spacing w:before="60"/>
        <w:jc w:val="both"/>
        <w:rPr>
          <w:rFonts w:ascii="Arial" w:hAnsi="Arial" w:cs="Arial"/>
          <w:b/>
          <w:bCs/>
          <w:sz w:val="20"/>
          <w:szCs w:val="20"/>
        </w:rPr>
      </w:pPr>
      <w:r w:rsidRPr="001A6677">
        <w:rPr>
          <w:rFonts w:ascii="Arial" w:hAnsi="Arial" w:cs="Arial"/>
          <w:b/>
          <w:bCs/>
          <w:sz w:val="20"/>
          <w:szCs w:val="20"/>
        </w:rPr>
        <w:t xml:space="preserve">Pour les candidats seuls : </w:t>
      </w:r>
    </w:p>
    <w:p w14:paraId="3A1DA35E" w14:textId="77777777" w:rsidR="001A6677" w:rsidRPr="001A6677" w:rsidRDefault="001A6677" w:rsidP="001A6677">
      <w:pPr>
        <w:spacing w:before="60"/>
        <w:jc w:val="both"/>
        <w:rPr>
          <w:rFonts w:ascii="Arial" w:hAnsi="Arial" w:cs="Arial"/>
          <w:sz w:val="20"/>
          <w:szCs w:val="20"/>
        </w:rPr>
      </w:pPr>
      <w:r w:rsidRPr="001A6677">
        <w:rPr>
          <w:rFonts w:ascii="Arial" w:hAnsi="Arial" w:cs="Arial"/>
          <w:sz w:val="20"/>
          <w:szCs w:val="20"/>
        </w:rPr>
        <w:t>Le pouvoir adjudicateur se libérera des sommes dues, au titre du présent marché, en faisant porter le montant au crédit du RIB joint.</w:t>
      </w:r>
    </w:p>
    <w:p w14:paraId="620C6322" w14:textId="77777777" w:rsidR="001232EB" w:rsidRPr="001A6677" w:rsidRDefault="001232EB" w:rsidP="001A6677">
      <w:pPr>
        <w:spacing w:before="60"/>
        <w:jc w:val="both"/>
        <w:rPr>
          <w:rFonts w:ascii="Arial" w:hAnsi="Arial" w:cs="Arial"/>
          <w:sz w:val="20"/>
          <w:szCs w:val="20"/>
        </w:rPr>
      </w:pPr>
    </w:p>
    <w:p w14:paraId="3AF2C4D8" w14:textId="77777777" w:rsidR="001A6677" w:rsidRPr="001A6677" w:rsidRDefault="001A6677" w:rsidP="001A6677">
      <w:pPr>
        <w:spacing w:before="60"/>
        <w:jc w:val="both"/>
        <w:rPr>
          <w:rFonts w:ascii="Arial" w:hAnsi="Arial" w:cs="Arial"/>
          <w:b/>
          <w:bCs/>
          <w:sz w:val="20"/>
          <w:szCs w:val="20"/>
        </w:rPr>
      </w:pPr>
      <w:r w:rsidRPr="001A6677">
        <w:rPr>
          <w:rFonts w:ascii="Arial" w:hAnsi="Arial" w:cs="Arial"/>
          <w:b/>
          <w:bCs/>
          <w:sz w:val="20"/>
          <w:szCs w:val="20"/>
        </w:rPr>
        <w:t>Pour les groupements :</w:t>
      </w:r>
    </w:p>
    <w:p w14:paraId="0E7660B2" w14:textId="77777777" w:rsidR="001A6677" w:rsidRPr="001A6677" w:rsidRDefault="001A6677" w:rsidP="001A6677">
      <w:pPr>
        <w:spacing w:before="60"/>
        <w:jc w:val="both"/>
        <w:rPr>
          <w:rFonts w:ascii="Arial" w:hAnsi="Arial" w:cs="Arial"/>
          <w:sz w:val="20"/>
          <w:szCs w:val="20"/>
        </w:rPr>
      </w:pPr>
    </w:p>
    <w:p w14:paraId="6E68586A" w14:textId="77777777" w:rsidR="001A6677" w:rsidRPr="001A6677" w:rsidRDefault="001A6677" w:rsidP="001A6677">
      <w:pPr>
        <w:spacing w:before="60"/>
        <w:jc w:val="both"/>
        <w:rPr>
          <w:rFonts w:ascii="Arial" w:hAnsi="Arial" w:cs="Arial"/>
          <w:sz w:val="20"/>
          <w:szCs w:val="20"/>
        </w:rPr>
      </w:pPr>
      <w:r w:rsidRPr="001A6677">
        <w:rPr>
          <w:rFonts w:ascii="Arial" w:hAnsi="Arial" w:cs="Arial"/>
          <w:sz w:val="20"/>
          <w:szCs w:val="20"/>
          <w:u w:val="single"/>
        </w:rPr>
        <w:t xml:space="preserve">Groupement conjoint (mandataire est solidaire) </w:t>
      </w:r>
      <w:r w:rsidRPr="001A6677">
        <w:rPr>
          <w:rFonts w:ascii="Arial" w:hAnsi="Arial" w:cs="Arial"/>
          <w:sz w:val="20"/>
          <w:szCs w:val="20"/>
        </w:rPr>
        <w:t>: les prestations exécutées par chacun des membres sont rémunérées par paiements individualisés : fournir un RIB de chaque membre du groupement</w:t>
      </w:r>
    </w:p>
    <w:p w14:paraId="3414CCD9" w14:textId="77777777" w:rsidR="001A6677" w:rsidRPr="001A6677" w:rsidRDefault="001A6677" w:rsidP="001A6677">
      <w:pPr>
        <w:spacing w:before="60"/>
        <w:jc w:val="both"/>
        <w:rPr>
          <w:rFonts w:ascii="Arial" w:hAnsi="Arial" w:cs="Arial"/>
          <w:sz w:val="20"/>
          <w:szCs w:val="20"/>
        </w:rPr>
      </w:pPr>
    </w:p>
    <w:p w14:paraId="1D0381DE" w14:textId="77777777" w:rsidR="001A6677" w:rsidRPr="001A6677" w:rsidRDefault="001A6677" w:rsidP="001A6677">
      <w:pPr>
        <w:spacing w:before="60"/>
        <w:jc w:val="both"/>
        <w:rPr>
          <w:rFonts w:ascii="Arial" w:hAnsi="Arial" w:cs="Arial"/>
          <w:sz w:val="20"/>
          <w:szCs w:val="20"/>
        </w:rPr>
      </w:pPr>
      <w:r w:rsidRPr="001A6677">
        <w:rPr>
          <w:rFonts w:ascii="Arial" w:hAnsi="Arial" w:cs="Arial"/>
          <w:sz w:val="20"/>
          <w:szCs w:val="20"/>
          <w:u w:val="single"/>
        </w:rPr>
        <w:t>Groupement solidaire</w:t>
      </w:r>
      <w:r w:rsidRPr="001A6677">
        <w:rPr>
          <w:rFonts w:ascii="Arial" w:hAnsi="Arial" w:cs="Arial"/>
          <w:sz w:val="20"/>
          <w:szCs w:val="20"/>
        </w:rPr>
        <w:t xml:space="preserve"> : les prestations exécutées font l’objet de paiements sur un compte unique de transfert ouvert au nom des entreprises du groupement, ou au nom du mandataire : fournir le RIB du compte unique</w:t>
      </w:r>
    </w:p>
    <w:p w14:paraId="2A99DDBE" w14:textId="77777777" w:rsidR="001A6677" w:rsidRPr="001A6677" w:rsidRDefault="001A6677" w:rsidP="001A6677">
      <w:pPr>
        <w:spacing w:before="60"/>
        <w:jc w:val="both"/>
        <w:rPr>
          <w:rFonts w:ascii="Arial" w:hAnsi="Arial" w:cs="Arial"/>
          <w:sz w:val="20"/>
          <w:szCs w:val="20"/>
        </w:rPr>
      </w:pPr>
    </w:p>
    <w:p w14:paraId="6BDC8F6C" w14:textId="77777777" w:rsidR="001A6677" w:rsidRPr="001A6677" w:rsidRDefault="001A6677" w:rsidP="001A6677">
      <w:pPr>
        <w:spacing w:before="60"/>
        <w:jc w:val="both"/>
        <w:rPr>
          <w:rFonts w:ascii="Arial" w:hAnsi="Arial" w:cs="Arial"/>
          <w:sz w:val="20"/>
          <w:szCs w:val="20"/>
        </w:rPr>
      </w:pPr>
      <w:r w:rsidRPr="001A6677">
        <w:rPr>
          <w:rFonts w:ascii="Arial" w:hAnsi="Arial" w:cs="Arial"/>
          <w:sz w:val="20"/>
          <w:szCs w:val="20"/>
        </w:rPr>
        <w:t xml:space="preserve">La forme de groupement indiquée au sein de la déclaration de candidature doit être retrouvée au sein de cette partie de l’Acte d’Engagement. </w:t>
      </w:r>
    </w:p>
    <w:p w14:paraId="747EE2C4" w14:textId="77777777" w:rsidR="00F334E8" w:rsidRPr="00EB7579" w:rsidRDefault="00F334E8" w:rsidP="00CB334A">
      <w:pPr>
        <w:spacing w:before="60"/>
        <w:jc w:val="both"/>
        <w:rPr>
          <w:rFonts w:ascii="Arial" w:hAnsi="Arial"/>
          <w:sz w:val="20"/>
          <w:szCs w:val="20"/>
        </w:rPr>
      </w:pPr>
    </w:p>
    <w:p w14:paraId="1412BC9A" w14:textId="77777777" w:rsidR="00CB334A" w:rsidRPr="00EB7579" w:rsidRDefault="00CB334A" w:rsidP="00CB334A">
      <w:pPr>
        <w:tabs>
          <w:tab w:val="left" w:pos="5040"/>
        </w:tabs>
        <w:rPr>
          <w:rFonts w:ascii="Arial" w:hAnsi="Arial"/>
          <w:sz w:val="20"/>
          <w:szCs w:val="20"/>
        </w:rPr>
      </w:pPr>
      <w:r w:rsidRPr="00EB7579">
        <w:rPr>
          <w:rFonts w:ascii="Arial" w:hAnsi="Arial"/>
          <w:b/>
          <w:sz w:val="20"/>
          <w:szCs w:val="20"/>
        </w:rPr>
        <w:t>D5 - Avance</w:t>
      </w:r>
      <w:r w:rsidRPr="00EB7579">
        <w:rPr>
          <w:rFonts w:ascii="Arial" w:hAnsi="Arial"/>
          <w:sz w:val="20"/>
          <w:szCs w:val="20"/>
        </w:rPr>
        <w:t xml:space="preserve"> :</w:t>
      </w:r>
    </w:p>
    <w:p w14:paraId="2DDA0CC1" w14:textId="77777777" w:rsidR="00CB334A" w:rsidRPr="00EB7579" w:rsidRDefault="00CB334A" w:rsidP="00CB334A">
      <w:pPr>
        <w:spacing w:before="60"/>
        <w:jc w:val="both"/>
        <w:rPr>
          <w:rFonts w:ascii="Arial" w:hAnsi="Arial"/>
          <w:sz w:val="20"/>
          <w:szCs w:val="20"/>
          <w:u w:val="single"/>
        </w:rPr>
      </w:pPr>
    </w:p>
    <w:p w14:paraId="14DECFE9" w14:textId="77777777" w:rsidR="00232FA4" w:rsidRPr="00232FA4" w:rsidRDefault="00232FA4" w:rsidP="00232FA4">
      <w:pPr>
        <w:tabs>
          <w:tab w:val="left" w:pos="5040"/>
        </w:tabs>
        <w:rPr>
          <w:rFonts w:ascii="Arial" w:hAnsi="Arial"/>
          <w:sz w:val="20"/>
          <w:szCs w:val="20"/>
        </w:rPr>
      </w:pPr>
      <w:r w:rsidRPr="00232FA4">
        <w:rPr>
          <w:rFonts w:ascii="Arial" w:hAnsi="Arial"/>
          <w:sz w:val="20"/>
          <w:szCs w:val="20"/>
        </w:rPr>
        <w:t xml:space="preserve">L’option retenue dans le cadre du présent marché est l’option B. </w:t>
      </w:r>
    </w:p>
    <w:p w14:paraId="42DAEC65" w14:textId="77777777" w:rsidR="00232FA4" w:rsidRPr="00232FA4" w:rsidRDefault="00232FA4" w:rsidP="00232FA4">
      <w:pPr>
        <w:tabs>
          <w:tab w:val="left" w:pos="5040"/>
        </w:tabs>
        <w:rPr>
          <w:rFonts w:ascii="Arial" w:hAnsi="Arial"/>
          <w:sz w:val="20"/>
          <w:szCs w:val="20"/>
        </w:rPr>
      </w:pPr>
    </w:p>
    <w:p w14:paraId="63ABB4DB" w14:textId="6141457C" w:rsidR="00232FA4" w:rsidRPr="00232FA4" w:rsidRDefault="00232FA4" w:rsidP="00232FA4">
      <w:pPr>
        <w:tabs>
          <w:tab w:val="left" w:pos="5040"/>
        </w:tabs>
        <w:rPr>
          <w:rFonts w:ascii="Arial" w:hAnsi="Arial"/>
          <w:sz w:val="20"/>
          <w:szCs w:val="20"/>
        </w:rPr>
      </w:pPr>
      <w:r w:rsidRPr="00232FA4">
        <w:rPr>
          <w:rFonts w:ascii="Arial" w:hAnsi="Arial"/>
          <w:sz w:val="20"/>
          <w:szCs w:val="20"/>
        </w:rPr>
        <w:t xml:space="preserve">En application des articles R2191-3 à R2191-19 du Code de la Commande Publique, une avance pourra être versée au titulaire dès la notification du marché, à condition que ce dernier l’ait </w:t>
      </w:r>
      <w:r w:rsidR="00BD3902" w:rsidRPr="00232FA4">
        <w:rPr>
          <w:rFonts w:ascii="Arial" w:hAnsi="Arial"/>
          <w:sz w:val="20"/>
          <w:szCs w:val="20"/>
        </w:rPr>
        <w:t>acceptée</w:t>
      </w:r>
      <w:r w:rsidR="00BD3902">
        <w:rPr>
          <w:rFonts w:ascii="Arial" w:hAnsi="Arial"/>
          <w:sz w:val="20"/>
          <w:szCs w:val="20"/>
        </w:rPr>
        <w:t xml:space="preserve"> </w:t>
      </w:r>
      <w:r w:rsidR="00BD3902" w:rsidRPr="00232FA4">
        <w:rPr>
          <w:rFonts w:ascii="Arial" w:hAnsi="Arial"/>
          <w:sz w:val="20"/>
          <w:szCs w:val="20"/>
        </w:rPr>
        <w:t>expressément</w:t>
      </w:r>
      <w:r w:rsidRPr="00232FA4">
        <w:rPr>
          <w:rFonts w:ascii="Arial" w:hAnsi="Arial"/>
          <w:sz w:val="20"/>
          <w:szCs w:val="20"/>
        </w:rPr>
        <w:t xml:space="preserve"> dans l’acte d’engagement, et que le montant du marché soit &gt; à 50 000 € HT et son délai d’exécution &gt; à 2 mois. </w:t>
      </w:r>
    </w:p>
    <w:p w14:paraId="4D46316A" w14:textId="77777777" w:rsidR="00232FA4" w:rsidRPr="00232FA4" w:rsidRDefault="00232FA4" w:rsidP="00232FA4">
      <w:pPr>
        <w:tabs>
          <w:tab w:val="left" w:pos="5040"/>
        </w:tabs>
        <w:rPr>
          <w:rFonts w:ascii="Arial" w:hAnsi="Arial"/>
          <w:sz w:val="20"/>
          <w:szCs w:val="20"/>
        </w:rPr>
      </w:pPr>
    </w:p>
    <w:p w14:paraId="18E29304" w14:textId="77777777" w:rsidR="00232FA4" w:rsidRPr="00232FA4" w:rsidRDefault="00232FA4" w:rsidP="00232FA4">
      <w:pPr>
        <w:tabs>
          <w:tab w:val="left" w:pos="5040"/>
        </w:tabs>
        <w:rPr>
          <w:rFonts w:ascii="Arial" w:hAnsi="Arial"/>
          <w:sz w:val="20"/>
          <w:szCs w:val="20"/>
        </w:rPr>
      </w:pPr>
      <w:r w:rsidRPr="00232FA4">
        <w:rPr>
          <w:rFonts w:ascii="Arial" w:hAnsi="Arial"/>
          <w:sz w:val="20"/>
          <w:szCs w:val="20"/>
        </w:rPr>
        <w:t xml:space="preserve">Cette avance n’est due au titulaire du marché que sur la part du marché qui ne fait pas l’objet de sous-traitance. </w:t>
      </w:r>
    </w:p>
    <w:p w14:paraId="472EBC52" w14:textId="77777777" w:rsidR="00232FA4" w:rsidRPr="00232FA4" w:rsidRDefault="00232FA4" w:rsidP="00232FA4">
      <w:pPr>
        <w:tabs>
          <w:tab w:val="left" w:pos="5040"/>
        </w:tabs>
        <w:rPr>
          <w:rFonts w:ascii="Arial" w:hAnsi="Arial"/>
          <w:sz w:val="20"/>
          <w:szCs w:val="20"/>
        </w:rPr>
      </w:pPr>
    </w:p>
    <w:p w14:paraId="66FB74A5" w14:textId="77777777" w:rsidR="00232FA4" w:rsidRPr="00232FA4" w:rsidRDefault="00232FA4" w:rsidP="00232FA4">
      <w:pPr>
        <w:tabs>
          <w:tab w:val="left" w:pos="5040"/>
        </w:tabs>
        <w:rPr>
          <w:rFonts w:ascii="Arial" w:hAnsi="Arial"/>
          <w:sz w:val="20"/>
          <w:szCs w:val="20"/>
        </w:rPr>
      </w:pPr>
      <w:r w:rsidRPr="00232FA4">
        <w:rPr>
          <w:rFonts w:ascii="Arial" w:hAnsi="Arial"/>
          <w:sz w:val="20"/>
          <w:szCs w:val="20"/>
        </w:rPr>
        <w:t xml:space="preserve">Le montant de l’avance est fixé à 5.00 % du montant initial toutes taxes comprises. </w:t>
      </w:r>
    </w:p>
    <w:p w14:paraId="57B6DC7F" w14:textId="77777777" w:rsidR="00232FA4" w:rsidRPr="00232FA4" w:rsidRDefault="00232FA4" w:rsidP="00232FA4">
      <w:pPr>
        <w:tabs>
          <w:tab w:val="left" w:pos="5040"/>
        </w:tabs>
        <w:rPr>
          <w:rFonts w:ascii="Arial" w:hAnsi="Arial"/>
          <w:sz w:val="20"/>
          <w:szCs w:val="20"/>
        </w:rPr>
      </w:pPr>
    </w:p>
    <w:p w14:paraId="1D35C5F6" w14:textId="77777777" w:rsidR="00232FA4" w:rsidRPr="00232FA4" w:rsidRDefault="00232FA4" w:rsidP="00232FA4">
      <w:pPr>
        <w:tabs>
          <w:tab w:val="left" w:pos="5040"/>
        </w:tabs>
        <w:rPr>
          <w:rFonts w:ascii="Arial" w:hAnsi="Arial"/>
          <w:sz w:val="20"/>
          <w:szCs w:val="20"/>
        </w:rPr>
      </w:pPr>
      <w:r w:rsidRPr="00232FA4">
        <w:rPr>
          <w:rFonts w:ascii="Arial" w:hAnsi="Arial"/>
          <w:sz w:val="20"/>
          <w:szCs w:val="20"/>
        </w:rPr>
        <w:t xml:space="preserve">Le montant de l’avance ne peut être affecté par la mise en œuvre d’une clause d’actualisation de prix. </w:t>
      </w:r>
    </w:p>
    <w:p w14:paraId="32F82F55" w14:textId="77777777" w:rsidR="00232FA4" w:rsidRPr="00232FA4" w:rsidRDefault="00232FA4" w:rsidP="00232FA4">
      <w:pPr>
        <w:tabs>
          <w:tab w:val="left" w:pos="5040"/>
        </w:tabs>
        <w:rPr>
          <w:rFonts w:ascii="Arial" w:hAnsi="Arial"/>
          <w:sz w:val="20"/>
          <w:szCs w:val="20"/>
        </w:rPr>
      </w:pPr>
    </w:p>
    <w:p w14:paraId="763C95DC" w14:textId="77777777" w:rsidR="00232FA4" w:rsidRPr="00232FA4" w:rsidRDefault="00232FA4" w:rsidP="00232FA4">
      <w:pPr>
        <w:tabs>
          <w:tab w:val="left" w:pos="5040"/>
        </w:tabs>
        <w:rPr>
          <w:rFonts w:ascii="Arial" w:hAnsi="Arial"/>
          <w:sz w:val="20"/>
          <w:szCs w:val="20"/>
        </w:rPr>
      </w:pPr>
      <w:r w:rsidRPr="00232FA4">
        <w:rPr>
          <w:rFonts w:ascii="Arial" w:hAnsi="Arial"/>
          <w:sz w:val="20"/>
          <w:szCs w:val="20"/>
        </w:rPr>
        <w:t xml:space="preserve">Il est exigé la constitution d’une garantie à première demande pour le montant total de l’avance accordée. </w:t>
      </w:r>
    </w:p>
    <w:p w14:paraId="0D4E0BCA" w14:textId="77777777" w:rsidR="00232FA4" w:rsidRPr="00232FA4" w:rsidRDefault="00232FA4" w:rsidP="00232FA4">
      <w:pPr>
        <w:tabs>
          <w:tab w:val="left" w:pos="5040"/>
        </w:tabs>
        <w:rPr>
          <w:rFonts w:ascii="Arial" w:hAnsi="Arial"/>
          <w:sz w:val="20"/>
          <w:szCs w:val="20"/>
        </w:rPr>
      </w:pPr>
    </w:p>
    <w:p w14:paraId="06270965" w14:textId="77777777" w:rsidR="00232FA4" w:rsidRPr="00232FA4" w:rsidRDefault="00232FA4" w:rsidP="00232FA4">
      <w:pPr>
        <w:tabs>
          <w:tab w:val="left" w:pos="5040"/>
        </w:tabs>
        <w:rPr>
          <w:rFonts w:ascii="Arial" w:hAnsi="Arial"/>
          <w:sz w:val="20"/>
          <w:szCs w:val="20"/>
        </w:rPr>
      </w:pPr>
      <w:r w:rsidRPr="00232FA4">
        <w:rPr>
          <w:rFonts w:ascii="Arial" w:hAnsi="Arial"/>
          <w:sz w:val="20"/>
          <w:szCs w:val="20"/>
        </w:rPr>
        <w:t xml:space="preserve">Le remboursement de l’avance commence lorsque le montant des prestations exécutées par le titulaire atteint ou dépasse 65.00 % du montant initial du marché. Il doit être terminé lorsque ledit montant atteint 80.00 % du montant initial, toutes taxes comprises, du marché. </w:t>
      </w:r>
    </w:p>
    <w:p w14:paraId="22A02655" w14:textId="77777777" w:rsidR="00232FA4" w:rsidRPr="00232FA4" w:rsidRDefault="00232FA4" w:rsidP="00232FA4">
      <w:pPr>
        <w:tabs>
          <w:tab w:val="left" w:pos="5040"/>
        </w:tabs>
        <w:rPr>
          <w:rFonts w:ascii="Arial" w:hAnsi="Arial"/>
          <w:sz w:val="20"/>
          <w:szCs w:val="20"/>
        </w:rPr>
      </w:pPr>
    </w:p>
    <w:p w14:paraId="74EB5F05" w14:textId="77777777" w:rsidR="00232FA4" w:rsidRPr="00232FA4" w:rsidRDefault="00232FA4" w:rsidP="00232FA4">
      <w:pPr>
        <w:tabs>
          <w:tab w:val="left" w:pos="5040"/>
        </w:tabs>
        <w:rPr>
          <w:rFonts w:ascii="Arial" w:hAnsi="Arial"/>
          <w:sz w:val="20"/>
          <w:szCs w:val="20"/>
        </w:rPr>
      </w:pPr>
      <w:r w:rsidRPr="00232FA4">
        <w:rPr>
          <w:rFonts w:ascii="Arial" w:hAnsi="Arial"/>
          <w:sz w:val="20"/>
          <w:szCs w:val="20"/>
        </w:rPr>
        <w:t xml:space="preserve">Ce remboursement s’effectue par précompte sur les sommes dues ultérieurement au titulaire à titre d’acompte ou de solde. </w:t>
      </w:r>
    </w:p>
    <w:p w14:paraId="04A94259" w14:textId="77777777" w:rsidR="00232FA4" w:rsidRPr="00232FA4" w:rsidRDefault="00232FA4" w:rsidP="00232FA4">
      <w:pPr>
        <w:tabs>
          <w:tab w:val="left" w:pos="5040"/>
        </w:tabs>
        <w:rPr>
          <w:rFonts w:ascii="Arial" w:hAnsi="Arial"/>
          <w:sz w:val="20"/>
          <w:szCs w:val="20"/>
        </w:rPr>
      </w:pPr>
    </w:p>
    <w:p w14:paraId="6C6309CD" w14:textId="3E21BE73" w:rsidR="00232FA4" w:rsidRDefault="00232FA4" w:rsidP="00BF2D2D">
      <w:pPr>
        <w:tabs>
          <w:tab w:val="left" w:pos="5040"/>
        </w:tabs>
        <w:jc w:val="both"/>
        <w:rPr>
          <w:rFonts w:ascii="Arial" w:hAnsi="Arial"/>
          <w:sz w:val="20"/>
          <w:szCs w:val="20"/>
        </w:rPr>
      </w:pPr>
      <w:r w:rsidRPr="00232FA4">
        <w:rPr>
          <w:rFonts w:ascii="Arial" w:hAnsi="Arial"/>
          <w:sz w:val="20"/>
          <w:szCs w:val="20"/>
        </w:rPr>
        <w:t xml:space="preserve">Nota : Dès lors que le titulaire remplit les conditions pour bénéficier d’une avance, celle-ci peut être versée, sur leur demande, aux sous-traitants bénéficiaires du paiement direct suivant les mêmes dispositions (taux </w:t>
      </w:r>
      <w:r w:rsidRPr="00232FA4">
        <w:rPr>
          <w:rFonts w:ascii="Arial" w:hAnsi="Arial"/>
          <w:sz w:val="20"/>
          <w:szCs w:val="20"/>
        </w:rPr>
        <w:lastRenderedPageBreak/>
        <w:t>de l’avance et conditions de versement et de remboursement …) que celles applicables au titulaire du marché, avec les particularités détaillées aux articles R.2191-6, R.2193-10 et R.2193-21 du Code de la Commande</w:t>
      </w:r>
      <w:r w:rsidR="00BF2D2D">
        <w:rPr>
          <w:rFonts w:ascii="Arial" w:hAnsi="Arial"/>
          <w:sz w:val="20"/>
          <w:szCs w:val="20"/>
        </w:rPr>
        <w:t>.</w:t>
      </w:r>
    </w:p>
    <w:p w14:paraId="5C7C1608" w14:textId="77777777" w:rsidR="00BF2D2D" w:rsidRDefault="00BF2D2D" w:rsidP="00232FA4">
      <w:pPr>
        <w:tabs>
          <w:tab w:val="left" w:pos="5040"/>
        </w:tabs>
        <w:rPr>
          <w:rFonts w:ascii="Arial" w:hAnsi="Arial"/>
          <w:sz w:val="20"/>
          <w:szCs w:val="20"/>
        </w:rPr>
      </w:pPr>
    </w:p>
    <w:p w14:paraId="29C26708" w14:textId="72D558D7" w:rsidR="00BF2D2D" w:rsidRDefault="00BF2D2D" w:rsidP="00232FA4">
      <w:pPr>
        <w:tabs>
          <w:tab w:val="left" w:pos="5040"/>
        </w:tabs>
        <w:rPr>
          <w:rFonts w:ascii="Arial" w:hAnsi="Arial"/>
          <w:sz w:val="20"/>
          <w:szCs w:val="20"/>
        </w:rPr>
      </w:pPr>
      <w:r>
        <w:rPr>
          <w:rFonts w:ascii="Arial" w:hAnsi="Arial"/>
          <w:sz w:val="20"/>
          <w:szCs w:val="20"/>
        </w:rPr>
        <w:t>Je souhaite bénéficier de l’avance et si je suis attributaire du marché, je m’engage à la constitution d’une garantie à première demande :</w:t>
      </w:r>
    </w:p>
    <w:p w14:paraId="73252115" w14:textId="77777777" w:rsidR="00BF2D2D" w:rsidRDefault="00BF2D2D" w:rsidP="00232FA4">
      <w:pPr>
        <w:tabs>
          <w:tab w:val="left" w:pos="5040"/>
        </w:tabs>
        <w:rPr>
          <w:rFonts w:ascii="Arial" w:hAnsi="Arial"/>
          <w:sz w:val="20"/>
          <w:szCs w:val="20"/>
        </w:rPr>
      </w:pPr>
    </w:p>
    <w:p w14:paraId="4368A0FB" w14:textId="013DA613" w:rsidR="00BF2D2D" w:rsidRPr="00232FA4" w:rsidRDefault="00BF2D2D" w:rsidP="00232FA4">
      <w:pPr>
        <w:tabs>
          <w:tab w:val="left" w:pos="5040"/>
        </w:tabs>
        <w:rPr>
          <w:rFonts w:ascii="Arial" w:hAnsi="Arial"/>
          <w:sz w:val="20"/>
          <w:szCs w:val="20"/>
        </w:rPr>
      </w:pPr>
      <w:r w:rsidRPr="009722B0">
        <w:rPr>
          <w:rFonts w:ascii="Arial" w:hAnsi="Arial" w:cs="Arial"/>
          <w:sz w:val="20"/>
          <w:szCs w:val="20"/>
        </w:rPr>
        <w:fldChar w:fldCharType="begin">
          <w:ffData>
            <w:name w:val=""/>
            <w:enabled/>
            <w:calcOnExit w:val="0"/>
            <w:checkBox>
              <w:size w:val="20"/>
              <w:default w:val="0"/>
            </w:checkBox>
          </w:ffData>
        </w:fldChar>
      </w:r>
      <w:r w:rsidRPr="009722B0">
        <w:rPr>
          <w:rFonts w:ascii="Arial" w:hAnsi="Arial" w:cs="Arial"/>
          <w:sz w:val="20"/>
          <w:szCs w:val="20"/>
        </w:rPr>
        <w:instrText xml:space="preserve"> FORMCHECKBOX </w:instrText>
      </w:r>
      <w:r w:rsidRPr="009722B0">
        <w:rPr>
          <w:rFonts w:ascii="Arial" w:hAnsi="Arial" w:cs="Arial"/>
          <w:sz w:val="20"/>
          <w:szCs w:val="20"/>
        </w:rPr>
      </w:r>
      <w:r w:rsidRPr="009722B0">
        <w:rPr>
          <w:rFonts w:ascii="Arial" w:hAnsi="Arial" w:cs="Arial"/>
          <w:sz w:val="20"/>
          <w:szCs w:val="20"/>
        </w:rPr>
        <w:fldChar w:fldCharType="separate"/>
      </w:r>
      <w:r w:rsidRPr="009722B0">
        <w:rPr>
          <w:rFonts w:ascii="Arial" w:hAnsi="Arial" w:cs="Arial"/>
          <w:sz w:val="20"/>
          <w:szCs w:val="20"/>
        </w:rPr>
        <w:fldChar w:fldCharType="end"/>
      </w:r>
      <w:r w:rsidRPr="009722B0">
        <w:rPr>
          <w:rFonts w:ascii="Arial" w:hAnsi="Arial" w:cs="Arial"/>
          <w:sz w:val="20"/>
          <w:szCs w:val="20"/>
        </w:rPr>
        <w:t xml:space="preserve">  </w:t>
      </w:r>
      <w:r>
        <w:rPr>
          <w:rFonts w:ascii="Arial" w:hAnsi="Arial"/>
          <w:sz w:val="20"/>
          <w:szCs w:val="20"/>
        </w:rPr>
        <w:t xml:space="preserve">OUI         </w:t>
      </w:r>
      <w:r w:rsidRPr="009722B0">
        <w:rPr>
          <w:rFonts w:ascii="Arial" w:hAnsi="Arial" w:cs="Arial"/>
          <w:sz w:val="20"/>
          <w:szCs w:val="20"/>
        </w:rPr>
        <w:fldChar w:fldCharType="begin">
          <w:ffData>
            <w:name w:val=""/>
            <w:enabled/>
            <w:calcOnExit w:val="0"/>
            <w:checkBox>
              <w:size w:val="20"/>
              <w:default w:val="0"/>
            </w:checkBox>
          </w:ffData>
        </w:fldChar>
      </w:r>
      <w:r w:rsidRPr="009722B0">
        <w:rPr>
          <w:rFonts w:ascii="Arial" w:hAnsi="Arial" w:cs="Arial"/>
          <w:sz w:val="20"/>
          <w:szCs w:val="20"/>
        </w:rPr>
        <w:instrText xml:space="preserve"> FORMCHECKBOX </w:instrText>
      </w:r>
      <w:r w:rsidRPr="009722B0">
        <w:rPr>
          <w:rFonts w:ascii="Arial" w:hAnsi="Arial" w:cs="Arial"/>
          <w:sz w:val="20"/>
          <w:szCs w:val="20"/>
        </w:rPr>
      </w:r>
      <w:r w:rsidRPr="009722B0">
        <w:rPr>
          <w:rFonts w:ascii="Arial" w:hAnsi="Arial" w:cs="Arial"/>
          <w:sz w:val="20"/>
          <w:szCs w:val="20"/>
        </w:rPr>
        <w:fldChar w:fldCharType="separate"/>
      </w:r>
      <w:r w:rsidRPr="009722B0">
        <w:rPr>
          <w:rFonts w:ascii="Arial" w:hAnsi="Arial" w:cs="Arial"/>
          <w:sz w:val="20"/>
          <w:szCs w:val="20"/>
        </w:rPr>
        <w:fldChar w:fldCharType="end"/>
      </w:r>
      <w:r w:rsidRPr="009722B0">
        <w:rPr>
          <w:rFonts w:ascii="Arial" w:hAnsi="Arial" w:cs="Arial"/>
          <w:sz w:val="20"/>
          <w:szCs w:val="20"/>
        </w:rPr>
        <w:t xml:space="preserve">  </w:t>
      </w:r>
      <w:r>
        <w:rPr>
          <w:rFonts w:ascii="Arial" w:hAnsi="Arial"/>
          <w:sz w:val="20"/>
          <w:szCs w:val="20"/>
        </w:rPr>
        <w:t xml:space="preserve">NON </w:t>
      </w:r>
    </w:p>
    <w:p w14:paraId="3EEED8E6" w14:textId="77777777" w:rsidR="00FC5AE2" w:rsidRPr="00EB7579" w:rsidRDefault="00FC5AE2" w:rsidP="002B603F">
      <w:pPr>
        <w:tabs>
          <w:tab w:val="left" w:pos="5040"/>
        </w:tabs>
        <w:rPr>
          <w:rFonts w:ascii="Arial" w:hAnsi="Arial" w:cs="Arial"/>
          <w:b/>
          <w:bCs/>
          <w:sz w:val="20"/>
          <w:szCs w:val="20"/>
        </w:rPr>
      </w:pPr>
    </w:p>
    <w:p w14:paraId="582467BC" w14:textId="03EFCE0F" w:rsidR="00CB334A" w:rsidRDefault="00CB334A" w:rsidP="00CB334A">
      <w:pPr>
        <w:tabs>
          <w:tab w:val="left" w:pos="5040"/>
        </w:tabs>
        <w:rPr>
          <w:rFonts w:ascii="Arial" w:hAnsi="Arial"/>
          <w:sz w:val="20"/>
          <w:szCs w:val="20"/>
        </w:rPr>
      </w:pPr>
      <w:r w:rsidRPr="00EB7579">
        <w:rPr>
          <w:rFonts w:ascii="Arial" w:hAnsi="Arial"/>
          <w:b/>
          <w:sz w:val="20"/>
          <w:szCs w:val="20"/>
        </w:rPr>
        <w:t xml:space="preserve">D6 - Durée </w:t>
      </w:r>
      <w:r w:rsidR="00FD3ADD">
        <w:rPr>
          <w:rFonts w:ascii="Arial" w:hAnsi="Arial"/>
          <w:b/>
          <w:sz w:val="20"/>
          <w:szCs w:val="20"/>
        </w:rPr>
        <w:t>du marché</w:t>
      </w:r>
      <w:r w:rsidRPr="00EB7579">
        <w:rPr>
          <w:rFonts w:ascii="Arial" w:hAnsi="Arial"/>
          <w:b/>
          <w:sz w:val="20"/>
          <w:szCs w:val="20"/>
        </w:rPr>
        <w:t xml:space="preserve"> </w:t>
      </w:r>
      <w:r w:rsidRPr="00EB7579">
        <w:rPr>
          <w:rFonts w:ascii="Arial" w:hAnsi="Arial"/>
          <w:sz w:val="20"/>
          <w:szCs w:val="20"/>
        </w:rPr>
        <w:t>:</w:t>
      </w:r>
    </w:p>
    <w:p w14:paraId="74CE9514" w14:textId="77777777" w:rsidR="00232FA4" w:rsidRDefault="00232FA4" w:rsidP="00CB334A">
      <w:pPr>
        <w:tabs>
          <w:tab w:val="left" w:pos="5040"/>
        </w:tabs>
        <w:rPr>
          <w:rFonts w:ascii="Arial" w:hAnsi="Arial"/>
          <w:sz w:val="20"/>
          <w:szCs w:val="20"/>
        </w:rPr>
      </w:pPr>
    </w:p>
    <w:p w14:paraId="60EBFD50" w14:textId="77777777" w:rsidR="00890784" w:rsidRPr="00890784" w:rsidRDefault="00890784" w:rsidP="00890784">
      <w:pPr>
        <w:tabs>
          <w:tab w:val="left" w:pos="5040"/>
        </w:tabs>
        <w:jc w:val="both"/>
        <w:rPr>
          <w:rFonts w:ascii="Arial" w:hAnsi="Arial"/>
          <w:sz w:val="20"/>
          <w:szCs w:val="20"/>
        </w:rPr>
      </w:pPr>
      <w:bookmarkStart w:id="24" w:name="_Hlk201564387"/>
      <w:r w:rsidRPr="00890784">
        <w:rPr>
          <w:rFonts w:ascii="Arial" w:hAnsi="Arial"/>
          <w:sz w:val="20"/>
          <w:szCs w:val="20"/>
        </w:rPr>
        <w:t>En complément de l’article 18.1.1 du C.C.A.G.- TVX, la période de préparation devra commencer au plus tard le 15/09/2025 ;</w:t>
      </w:r>
    </w:p>
    <w:p w14:paraId="5861CE83" w14:textId="77777777" w:rsidR="00890784" w:rsidRPr="00890784" w:rsidRDefault="00890784" w:rsidP="00890784">
      <w:pPr>
        <w:tabs>
          <w:tab w:val="left" w:pos="5040"/>
        </w:tabs>
        <w:jc w:val="both"/>
        <w:rPr>
          <w:rFonts w:ascii="Arial" w:hAnsi="Arial"/>
          <w:sz w:val="20"/>
          <w:szCs w:val="20"/>
        </w:rPr>
      </w:pPr>
      <w:r w:rsidRPr="00890784">
        <w:rPr>
          <w:rFonts w:ascii="Arial" w:hAnsi="Arial"/>
          <w:sz w:val="20"/>
          <w:szCs w:val="20"/>
        </w:rPr>
        <w:t>Les travaux proprement dits devront commencer au plus tard le 06/10/2025.</w:t>
      </w:r>
    </w:p>
    <w:p w14:paraId="3B3C595F" w14:textId="77777777" w:rsidR="00890784" w:rsidRPr="00890784" w:rsidRDefault="00890784" w:rsidP="00890784">
      <w:pPr>
        <w:tabs>
          <w:tab w:val="left" w:pos="5040"/>
        </w:tabs>
        <w:jc w:val="both"/>
        <w:rPr>
          <w:rFonts w:ascii="Arial" w:hAnsi="Arial"/>
          <w:sz w:val="20"/>
          <w:szCs w:val="20"/>
        </w:rPr>
      </w:pPr>
    </w:p>
    <w:p w14:paraId="153D6CED" w14:textId="77777777" w:rsidR="00890784" w:rsidRPr="00890784" w:rsidRDefault="00890784" w:rsidP="00890784">
      <w:pPr>
        <w:tabs>
          <w:tab w:val="left" w:pos="5040"/>
        </w:tabs>
        <w:jc w:val="both"/>
        <w:rPr>
          <w:rFonts w:ascii="Arial" w:hAnsi="Arial"/>
          <w:sz w:val="20"/>
          <w:szCs w:val="20"/>
        </w:rPr>
      </w:pPr>
      <w:r w:rsidRPr="00890784">
        <w:rPr>
          <w:rFonts w:ascii="Arial" w:hAnsi="Arial"/>
          <w:sz w:val="20"/>
          <w:szCs w:val="20"/>
        </w:rPr>
        <w:t>Les travaux se dérouleront sur une durée maximale de 4 semaines, avec une fin au plus tard le 03 novembre 2025.</w:t>
      </w:r>
    </w:p>
    <w:bookmarkEnd w:id="24"/>
    <w:p w14:paraId="70888AA6" w14:textId="77777777" w:rsidR="00890784" w:rsidRPr="00890784" w:rsidRDefault="00890784" w:rsidP="00890784">
      <w:pPr>
        <w:tabs>
          <w:tab w:val="left" w:pos="5040"/>
        </w:tabs>
        <w:jc w:val="both"/>
        <w:rPr>
          <w:rFonts w:ascii="Arial" w:hAnsi="Arial"/>
          <w:sz w:val="20"/>
          <w:szCs w:val="20"/>
        </w:rPr>
      </w:pPr>
    </w:p>
    <w:p w14:paraId="413BF83E" w14:textId="77777777" w:rsidR="00890784" w:rsidRPr="00890784" w:rsidRDefault="00890784" w:rsidP="00890784">
      <w:pPr>
        <w:tabs>
          <w:tab w:val="left" w:pos="5040"/>
        </w:tabs>
        <w:jc w:val="both"/>
        <w:rPr>
          <w:rFonts w:ascii="Arial" w:hAnsi="Arial"/>
          <w:sz w:val="20"/>
          <w:szCs w:val="20"/>
        </w:rPr>
      </w:pPr>
      <w:r w:rsidRPr="00890784">
        <w:rPr>
          <w:rFonts w:ascii="Arial" w:hAnsi="Arial"/>
          <w:sz w:val="20"/>
          <w:szCs w:val="20"/>
        </w:rPr>
        <w:t>Le délai maximum de préparation du chantier est fixé à 3 semaines.</w:t>
      </w:r>
    </w:p>
    <w:p w14:paraId="34AF38C4" w14:textId="77777777" w:rsidR="00890784" w:rsidRPr="00890784" w:rsidRDefault="00890784" w:rsidP="00890784">
      <w:pPr>
        <w:tabs>
          <w:tab w:val="left" w:pos="5040"/>
        </w:tabs>
        <w:jc w:val="both"/>
        <w:rPr>
          <w:rFonts w:ascii="Arial" w:hAnsi="Arial"/>
          <w:sz w:val="20"/>
          <w:szCs w:val="20"/>
        </w:rPr>
      </w:pPr>
    </w:p>
    <w:p w14:paraId="412193AA" w14:textId="77777777" w:rsidR="00890784" w:rsidRPr="00890784" w:rsidRDefault="00890784" w:rsidP="00890784">
      <w:pPr>
        <w:tabs>
          <w:tab w:val="left" w:pos="5040"/>
        </w:tabs>
        <w:jc w:val="both"/>
        <w:rPr>
          <w:rFonts w:ascii="Arial" w:hAnsi="Arial"/>
          <w:sz w:val="20"/>
          <w:szCs w:val="20"/>
        </w:rPr>
      </w:pPr>
      <w:r w:rsidRPr="00890784">
        <w:rPr>
          <w:rFonts w:ascii="Arial" w:hAnsi="Arial"/>
          <w:sz w:val="20"/>
          <w:szCs w:val="20"/>
        </w:rPr>
        <w:t>Les commandes de matériel nécessaires aux travaux devront être réalisées dès que possible par l’entreprise, de façon qu’ils soient disponibles dès le début et tout au long des travaux.</w:t>
      </w:r>
    </w:p>
    <w:p w14:paraId="402AC024" w14:textId="77777777" w:rsidR="00890784" w:rsidRPr="00890784" w:rsidRDefault="00890784" w:rsidP="00890784">
      <w:pPr>
        <w:tabs>
          <w:tab w:val="left" w:pos="5040"/>
        </w:tabs>
        <w:jc w:val="both"/>
        <w:rPr>
          <w:rFonts w:ascii="Arial" w:hAnsi="Arial"/>
          <w:sz w:val="20"/>
          <w:szCs w:val="20"/>
        </w:rPr>
      </w:pPr>
    </w:p>
    <w:p w14:paraId="431A07AF" w14:textId="77777777" w:rsidR="00890784" w:rsidRPr="00890784" w:rsidRDefault="00890784" w:rsidP="00890784">
      <w:pPr>
        <w:tabs>
          <w:tab w:val="left" w:pos="5040"/>
        </w:tabs>
        <w:jc w:val="both"/>
        <w:rPr>
          <w:rFonts w:ascii="Arial" w:hAnsi="Arial"/>
          <w:sz w:val="20"/>
          <w:szCs w:val="20"/>
        </w:rPr>
      </w:pPr>
      <w:r w:rsidRPr="00890784">
        <w:rPr>
          <w:rFonts w:ascii="Arial" w:hAnsi="Arial"/>
          <w:sz w:val="20"/>
          <w:szCs w:val="20"/>
        </w:rPr>
        <w:t>Une prolongation éventuelle pourra être validée par le pouvoir adjudicateur en cas de circonstances exceptionnelles et imprévues en cours de réalisation des travaux qui entrainent une durée supérieure à la durée prévisible initiale.</w:t>
      </w:r>
    </w:p>
    <w:p w14:paraId="58A59FE9" w14:textId="77777777" w:rsidR="00890784" w:rsidRPr="00890784" w:rsidRDefault="00890784" w:rsidP="00890784">
      <w:pPr>
        <w:tabs>
          <w:tab w:val="left" w:pos="5040"/>
        </w:tabs>
        <w:jc w:val="both"/>
        <w:rPr>
          <w:rFonts w:ascii="Arial" w:hAnsi="Arial"/>
          <w:sz w:val="20"/>
          <w:szCs w:val="20"/>
        </w:rPr>
      </w:pPr>
    </w:p>
    <w:p w14:paraId="64F49797" w14:textId="77777777" w:rsidR="00890784" w:rsidRPr="00890784" w:rsidRDefault="00890784" w:rsidP="00890784">
      <w:pPr>
        <w:tabs>
          <w:tab w:val="left" w:pos="5040"/>
        </w:tabs>
        <w:jc w:val="both"/>
        <w:rPr>
          <w:rFonts w:ascii="Arial" w:hAnsi="Arial"/>
          <w:sz w:val="20"/>
          <w:szCs w:val="20"/>
        </w:rPr>
      </w:pPr>
      <w:r w:rsidRPr="00890784">
        <w:rPr>
          <w:rFonts w:ascii="Arial" w:hAnsi="Arial"/>
          <w:sz w:val="20"/>
          <w:szCs w:val="20"/>
        </w:rPr>
        <w:t>Toute prolongation du délai d’exécution est décidée par le pouvoir adjudicateur, sur proposition du maître d’œuvre et fait l’objet d’un avenant – modification en cours d’exécution du marché.</w:t>
      </w:r>
    </w:p>
    <w:p w14:paraId="4498C471" w14:textId="77777777" w:rsidR="00232FA4" w:rsidRPr="00232FA4" w:rsidRDefault="00232FA4" w:rsidP="00BF2D2D">
      <w:pPr>
        <w:tabs>
          <w:tab w:val="left" w:pos="5040"/>
        </w:tabs>
        <w:jc w:val="both"/>
        <w:rPr>
          <w:rFonts w:ascii="Arial" w:hAnsi="Arial"/>
          <w:sz w:val="20"/>
          <w:szCs w:val="20"/>
        </w:rPr>
      </w:pPr>
    </w:p>
    <w:p w14:paraId="0298312B" w14:textId="7DA62021" w:rsidR="00CB334A" w:rsidRPr="00EB7579" w:rsidRDefault="00CB334A" w:rsidP="00CB334A">
      <w:pPr>
        <w:tabs>
          <w:tab w:val="left" w:pos="5040"/>
        </w:tabs>
        <w:rPr>
          <w:rFonts w:ascii="Arial" w:hAnsi="Arial"/>
          <w:sz w:val="20"/>
          <w:szCs w:val="20"/>
        </w:rPr>
      </w:pPr>
      <w:r w:rsidRPr="00EB7579">
        <w:rPr>
          <w:rFonts w:ascii="Arial" w:hAnsi="Arial"/>
          <w:b/>
          <w:sz w:val="20"/>
          <w:szCs w:val="20"/>
        </w:rPr>
        <w:t xml:space="preserve">D7 - Délai de validité des offres </w:t>
      </w:r>
      <w:r w:rsidRPr="00EB7579">
        <w:rPr>
          <w:rFonts w:ascii="Arial" w:hAnsi="Arial"/>
          <w:sz w:val="20"/>
          <w:szCs w:val="20"/>
        </w:rPr>
        <w:t>:</w:t>
      </w:r>
    </w:p>
    <w:p w14:paraId="23A2F09A" w14:textId="77777777" w:rsidR="00CB334A" w:rsidRPr="00EB7579" w:rsidRDefault="00CB334A" w:rsidP="00CB334A">
      <w:pPr>
        <w:rPr>
          <w:rFonts w:ascii="Arial" w:hAnsi="Arial"/>
          <w:sz w:val="20"/>
          <w:szCs w:val="20"/>
        </w:rPr>
      </w:pPr>
    </w:p>
    <w:p w14:paraId="77E401EC" w14:textId="77777777" w:rsidR="00232FA4" w:rsidRPr="00232FA4" w:rsidRDefault="00232FA4" w:rsidP="00232FA4">
      <w:pPr>
        <w:jc w:val="both"/>
        <w:rPr>
          <w:rFonts w:ascii="Arial" w:hAnsi="Arial" w:cs="Arial"/>
          <w:sz w:val="20"/>
          <w:szCs w:val="20"/>
        </w:rPr>
      </w:pPr>
      <w:r w:rsidRPr="00232FA4">
        <w:rPr>
          <w:rFonts w:ascii="Arial" w:hAnsi="Arial" w:cs="Arial"/>
          <w:sz w:val="20"/>
          <w:szCs w:val="20"/>
        </w:rPr>
        <w:t>Le délai de validité des offres est de 60 jours.</w:t>
      </w:r>
    </w:p>
    <w:p w14:paraId="012AC07C" w14:textId="77777777" w:rsidR="00232FA4" w:rsidRPr="00232FA4" w:rsidRDefault="00232FA4" w:rsidP="00232FA4">
      <w:pPr>
        <w:jc w:val="both"/>
        <w:rPr>
          <w:rFonts w:ascii="Arial" w:hAnsi="Arial" w:cs="Arial"/>
          <w:sz w:val="20"/>
          <w:szCs w:val="20"/>
        </w:rPr>
      </w:pPr>
    </w:p>
    <w:p w14:paraId="6027115D" w14:textId="77777777" w:rsidR="00232FA4" w:rsidRPr="00232FA4" w:rsidRDefault="00232FA4" w:rsidP="00232FA4">
      <w:pPr>
        <w:jc w:val="both"/>
        <w:rPr>
          <w:rFonts w:ascii="Arial" w:hAnsi="Arial" w:cs="Arial"/>
          <w:sz w:val="20"/>
          <w:szCs w:val="20"/>
        </w:rPr>
      </w:pPr>
      <w:r w:rsidRPr="00232FA4">
        <w:rPr>
          <w:rFonts w:ascii="Arial" w:hAnsi="Arial" w:cs="Arial"/>
          <w:sz w:val="20"/>
          <w:szCs w:val="20"/>
        </w:rPr>
        <w:t>Il court à compter de la date limite fixée pour la remise des offres.</w:t>
      </w:r>
    </w:p>
    <w:p w14:paraId="55D1FF17" w14:textId="77777777" w:rsidR="00232FA4" w:rsidRPr="00232FA4" w:rsidRDefault="00232FA4" w:rsidP="00232FA4">
      <w:pPr>
        <w:jc w:val="both"/>
        <w:rPr>
          <w:rFonts w:ascii="Arial" w:hAnsi="Arial" w:cs="Arial"/>
          <w:sz w:val="20"/>
          <w:szCs w:val="20"/>
        </w:rPr>
      </w:pPr>
    </w:p>
    <w:p w14:paraId="158A7794" w14:textId="16D49D86" w:rsidR="001A6677" w:rsidRPr="008B1B38" w:rsidRDefault="001A6677" w:rsidP="001A6677">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25" w:name="_Hlk60680871"/>
      <w:r w:rsidR="00BF2D2D">
        <w:rPr>
          <w:rFonts w:ascii="Arial" w:hAnsi="Arial" w:cs="Arial"/>
          <w:sz w:val="20"/>
          <w:szCs w:val="20"/>
        </w:rPr>
        <w:t>6</w:t>
      </w:r>
      <w:r>
        <w:rPr>
          <w:rFonts w:ascii="Arial" w:hAnsi="Arial" w:cs="Arial"/>
          <w:sz w:val="20"/>
          <w:szCs w:val="20"/>
        </w:rPr>
        <w:t>0</w:t>
      </w:r>
      <w:r w:rsidRPr="008B1B38">
        <w:rPr>
          <w:rFonts w:ascii="Arial" w:hAnsi="Arial" w:cs="Arial"/>
          <w:sz w:val="20"/>
          <w:szCs w:val="20"/>
        </w:rPr>
        <w:t xml:space="preserve"> jours</w:t>
      </w:r>
      <w:bookmarkEnd w:id="25"/>
      <w:r>
        <w:rPr>
          <w:rFonts w:ascii="Arial" w:hAnsi="Arial" w:cs="Arial"/>
          <w:sz w:val="20"/>
          <w:szCs w:val="20"/>
        </w:rPr>
        <w:t xml:space="preserve"> </w:t>
      </w:r>
      <w:r w:rsidRPr="008B1B38">
        <w:rPr>
          <w:rFonts w:ascii="Arial" w:hAnsi="Arial" w:cs="Arial"/>
          <w:sz w:val="20"/>
          <w:szCs w:val="20"/>
        </w:rPr>
        <w:t xml:space="preserve">à compter de la date limite de remise des offres fixée dans </w:t>
      </w:r>
      <w:r w:rsidR="001232EB">
        <w:rPr>
          <w:rFonts w:ascii="Arial" w:hAnsi="Arial" w:cs="Arial"/>
          <w:sz w:val="20"/>
          <w:szCs w:val="20"/>
        </w:rPr>
        <w:t>le règlement de la consultation</w:t>
      </w:r>
      <w:r w:rsidRPr="008B1B38">
        <w:rPr>
          <w:rFonts w:ascii="Arial" w:hAnsi="Arial" w:cs="Arial"/>
          <w:sz w:val="20"/>
          <w:szCs w:val="20"/>
        </w:rPr>
        <w:t>.</w:t>
      </w:r>
    </w:p>
    <w:p w14:paraId="4D96B254" w14:textId="244D17D7" w:rsidR="00CB334A" w:rsidRDefault="00CB334A" w:rsidP="00CB334A">
      <w:pPr>
        <w:rPr>
          <w:rFonts w:ascii="Arial" w:hAnsi="Arial"/>
          <w:sz w:val="20"/>
          <w:szCs w:val="20"/>
        </w:rPr>
      </w:pPr>
    </w:p>
    <w:p w14:paraId="29442D2A" w14:textId="77777777" w:rsidR="00CB334A" w:rsidRPr="00EB7579" w:rsidRDefault="00CB334A" w:rsidP="00CB334A">
      <w:pPr>
        <w:tabs>
          <w:tab w:val="left" w:pos="5040"/>
        </w:tabs>
        <w:rPr>
          <w:rFonts w:ascii="Arial" w:hAnsi="Arial"/>
          <w:sz w:val="20"/>
          <w:szCs w:val="20"/>
        </w:rPr>
      </w:pPr>
      <w:r w:rsidRPr="00EB7579">
        <w:rPr>
          <w:rFonts w:ascii="Arial" w:hAnsi="Arial"/>
          <w:b/>
          <w:sz w:val="20"/>
          <w:szCs w:val="20"/>
        </w:rPr>
        <w:t xml:space="preserve">D8 - Sous-traitance </w:t>
      </w:r>
      <w:r w:rsidRPr="00EB7579">
        <w:rPr>
          <w:rFonts w:ascii="Arial" w:hAnsi="Arial"/>
          <w:sz w:val="20"/>
          <w:szCs w:val="20"/>
        </w:rPr>
        <w:t>:</w:t>
      </w:r>
    </w:p>
    <w:p w14:paraId="37856645" w14:textId="77777777" w:rsidR="00CB334A" w:rsidRPr="00EB7579" w:rsidRDefault="00CB334A" w:rsidP="00CB334A">
      <w:pPr>
        <w:rPr>
          <w:rFonts w:ascii="Arial" w:hAnsi="Arial"/>
          <w:sz w:val="20"/>
          <w:szCs w:val="20"/>
        </w:rPr>
      </w:pPr>
    </w:p>
    <w:p w14:paraId="13B13FE2" w14:textId="77777777" w:rsidR="00CB334A" w:rsidRPr="00EB7579" w:rsidRDefault="00CB334A" w:rsidP="00CB334A">
      <w:pPr>
        <w:pStyle w:val="Corpsdetexte"/>
        <w:jc w:val="both"/>
        <w:rPr>
          <w:b/>
          <w:bCs/>
          <w:sz w:val="20"/>
          <w:szCs w:val="20"/>
        </w:rPr>
      </w:pPr>
      <w:r w:rsidRPr="00EB7579">
        <w:rPr>
          <w:sz w:val="20"/>
          <w:szCs w:val="20"/>
        </w:rPr>
        <w:t>A la remise de son offre, le candidat fournit au pouvoir adjudicateur une (des) déclaration(s) de sous-traitance rédigée(s) ou un (des) engagement(s) écrit(s) du (des) sous-traitant(s).</w:t>
      </w:r>
    </w:p>
    <w:p w14:paraId="11EC7A46" w14:textId="77777777" w:rsidR="00CB334A" w:rsidRPr="00EB7579" w:rsidRDefault="00CB334A" w:rsidP="00CB334A">
      <w:pPr>
        <w:pStyle w:val="Corpsdetexte"/>
        <w:jc w:val="both"/>
        <w:rPr>
          <w:b/>
          <w:bCs/>
          <w:sz w:val="20"/>
          <w:szCs w:val="20"/>
        </w:rPr>
      </w:pPr>
    </w:p>
    <w:p w14:paraId="0AEB7401" w14:textId="77777777" w:rsidR="001232EB" w:rsidRDefault="001232EB" w:rsidP="00CB334A">
      <w:pPr>
        <w:pStyle w:val="Corpsdetexte"/>
        <w:jc w:val="both"/>
        <w:rPr>
          <w:sz w:val="20"/>
          <w:szCs w:val="20"/>
        </w:rPr>
      </w:pPr>
    </w:p>
    <w:p w14:paraId="6B82F1E6" w14:textId="4BBF74AA" w:rsidR="00CB334A" w:rsidRPr="00EB7579" w:rsidRDefault="00CB334A" w:rsidP="00CB334A">
      <w:pPr>
        <w:pStyle w:val="Corpsdetexte"/>
        <w:jc w:val="both"/>
        <w:rPr>
          <w:b/>
          <w:bCs/>
          <w:sz w:val="20"/>
          <w:szCs w:val="20"/>
        </w:rPr>
      </w:pPr>
      <w:r w:rsidRPr="00EB7579">
        <w:rPr>
          <w:sz w:val="20"/>
          <w:szCs w:val="20"/>
        </w:rPr>
        <w:t>Le montant total des prestations que le candidat envisage de sous-traiter est de :</w:t>
      </w:r>
    </w:p>
    <w:p w14:paraId="1986F793" w14:textId="77777777" w:rsidR="00CB334A" w:rsidRPr="00EB7579" w:rsidRDefault="00CB334A" w:rsidP="00CB334A">
      <w:pPr>
        <w:pStyle w:val="Corpsdetexte"/>
        <w:jc w:val="both"/>
        <w:rPr>
          <w:b/>
          <w:bCs/>
          <w:sz w:val="20"/>
          <w:szCs w:val="20"/>
        </w:rPr>
      </w:pPr>
    </w:p>
    <w:p w14:paraId="4AF48E40" w14:textId="77777777" w:rsidR="001232EB" w:rsidRDefault="001232EB" w:rsidP="00CB334A">
      <w:pPr>
        <w:pStyle w:val="Corpsdetexte"/>
        <w:jc w:val="both"/>
        <w:rPr>
          <w:sz w:val="20"/>
          <w:szCs w:val="20"/>
        </w:rPr>
      </w:pPr>
    </w:p>
    <w:p w14:paraId="69D46EFC" w14:textId="05CE0077" w:rsidR="00CB334A" w:rsidRDefault="00CB334A" w:rsidP="00CB334A">
      <w:pPr>
        <w:pStyle w:val="Corpsdetexte"/>
        <w:jc w:val="both"/>
        <w:rPr>
          <w:sz w:val="20"/>
          <w:szCs w:val="20"/>
        </w:rPr>
      </w:pPr>
      <w:r w:rsidRPr="00EB7579">
        <w:rPr>
          <w:sz w:val="20"/>
          <w:szCs w:val="20"/>
        </w:rPr>
        <w:t>Montant en Euros HT :</w:t>
      </w:r>
    </w:p>
    <w:p w14:paraId="3DDF08D4" w14:textId="77777777" w:rsidR="001232EB" w:rsidRPr="00EB7579" w:rsidRDefault="001232EB" w:rsidP="00CB334A">
      <w:pPr>
        <w:pStyle w:val="Corpsdetexte"/>
        <w:jc w:val="both"/>
        <w:rPr>
          <w:b/>
          <w:bCs/>
          <w:sz w:val="20"/>
          <w:szCs w:val="20"/>
        </w:rPr>
      </w:pPr>
    </w:p>
    <w:p w14:paraId="15B29650" w14:textId="23020FDC" w:rsidR="00CB334A" w:rsidRDefault="00CB334A" w:rsidP="00CB334A">
      <w:pPr>
        <w:pStyle w:val="Corpsdetexte"/>
        <w:jc w:val="both"/>
        <w:rPr>
          <w:b/>
          <w:bCs/>
          <w:sz w:val="20"/>
          <w:szCs w:val="20"/>
        </w:rPr>
      </w:pPr>
    </w:p>
    <w:p w14:paraId="21271FE6" w14:textId="77777777" w:rsidR="001232EB" w:rsidRPr="00EB7579" w:rsidRDefault="001232EB" w:rsidP="00CB334A">
      <w:pPr>
        <w:pStyle w:val="Corpsdetexte"/>
        <w:jc w:val="both"/>
        <w:rPr>
          <w:b/>
          <w:bCs/>
          <w:sz w:val="20"/>
          <w:szCs w:val="20"/>
        </w:rPr>
      </w:pPr>
    </w:p>
    <w:p w14:paraId="7F3D2997" w14:textId="137CE56F" w:rsidR="00CB334A" w:rsidRDefault="00CB334A" w:rsidP="00CB334A">
      <w:pPr>
        <w:pStyle w:val="Corpsdetexte"/>
        <w:jc w:val="both"/>
        <w:rPr>
          <w:sz w:val="20"/>
          <w:szCs w:val="20"/>
        </w:rPr>
      </w:pPr>
      <w:r w:rsidRPr="00EB7579">
        <w:rPr>
          <w:sz w:val="20"/>
          <w:szCs w:val="20"/>
        </w:rPr>
        <w:t>Montant en Euros TTC :</w:t>
      </w:r>
    </w:p>
    <w:p w14:paraId="41065492" w14:textId="77777777" w:rsidR="00BD3902" w:rsidRDefault="00BD3902" w:rsidP="00CB334A">
      <w:pPr>
        <w:pStyle w:val="Corpsdetexte"/>
        <w:jc w:val="both"/>
        <w:rPr>
          <w:sz w:val="20"/>
          <w:szCs w:val="20"/>
        </w:rPr>
      </w:pPr>
    </w:p>
    <w:p w14:paraId="602D7FB4" w14:textId="77777777" w:rsidR="00F97790" w:rsidRDefault="00F97790" w:rsidP="00CB334A">
      <w:pPr>
        <w:pStyle w:val="Corpsdetexte"/>
        <w:jc w:val="both"/>
        <w:rPr>
          <w:sz w:val="20"/>
          <w:szCs w:val="20"/>
        </w:rPr>
      </w:pPr>
    </w:p>
    <w:p w14:paraId="3E2FBD89" w14:textId="77777777" w:rsidR="00F97790" w:rsidRDefault="00F97790" w:rsidP="00CB334A">
      <w:pPr>
        <w:pStyle w:val="Corpsdetexte"/>
        <w:jc w:val="both"/>
        <w:rPr>
          <w:sz w:val="20"/>
          <w:szCs w:val="20"/>
        </w:rPr>
      </w:pPr>
    </w:p>
    <w:p w14:paraId="7FE851C1" w14:textId="77777777" w:rsidR="00F97790" w:rsidRDefault="00F97790" w:rsidP="00CB334A">
      <w:pPr>
        <w:pStyle w:val="Corpsdetexte"/>
        <w:jc w:val="both"/>
        <w:rPr>
          <w:sz w:val="20"/>
          <w:szCs w:val="20"/>
        </w:rPr>
      </w:pPr>
    </w:p>
    <w:p w14:paraId="11A494C8" w14:textId="77777777" w:rsidR="00F97790" w:rsidRDefault="00F97790" w:rsidP="00CB334A">
      <w:pPr>
        <w:pStyle w:val="Corpsdetexte"/>
        <w:jc w:val="both"/>
        <w:rPr>
          <w:sz w:val="20"/>
          <w:szCs w:val="20"/>
        </w:rPr>
      </w:pPr>
    </w:p>
    <w:p w14:paraId="1676FB73" w14:textId="77777777" w:rsidR="00F97790" w:rsidRDefault="00F97790" w:rsidP="00CB334A">
      <w:pPr>
        <w:pStyle w:val="Corpsdetexte"/>
        <w:jc w:val="both"/>
        <w:rPr>
          <w:sz w:val="20"/>
          <w:szCs w:val="20"/>
        </w:rPr>
      </w:pPr>
    </w:p>
    <w:p w14:paraId="272769E8" w14:textId="77777777" w:rsidR="00F97790" w:rsidRDefault="00F97790" w:rsidP="00CB334A">
      <w:pPr>
        <w:pStyle w:val="Corpsdetexte"/>
        <w:jc w:val="both"/>
        <w:rPr>
          <w:sz w:val="20"/>
          <w:szCs w:val="20"/>
        </w:rPr>
      </w:pPr>
    </w:p>
    <w:p w14:paraId="397A9EED" w14:textId="77777777" w:rsidR="001232EB" w:rsidRPr="00EB7579" w:rsidRDefault="001232EB" w:rsidP="00CB334A">
      <w:pPr>
        <w:pStyle w:val="Corpsdetexte"/>
        <w:jc w:val="both"/>
        <w:rPr>
          <w:b/>
          <w:bCs/>
          <w:sz w:val="20"/>
          <w:szCs w:val="20"/>
        </w:rPr>
      </w:pPr>
    </w:p>
    <w:p w14:paraId="2ED03A8F" w14:textId="77777777" w:rsidR="00CB334A" w:rsidRPr="00EB7579" w:rsidRDefault="00CB334A" w:rsidP="00CB334A">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b/>
          <w:bCs/>
          <w:sz w:val="20"/>
          <w:szCs w:val="20"/>
        </w:rPr>
      </w:pPr>
      <w:r w:rsidRPr="00EB7579">
        <w:rPr>
          <w:rFonts w:ascii="Arial" w:hAnsi="Arial"/>
          <w:b/>
          <w:bCs/>
          <w:sz w:val="20"/>
          <w:szCs w:val="20"/>
        </w:rPr>
        <w:lastRenderedPageBreak/>
        <w:t xml:space="preserve">E. Signature de l'offre par le candidat </w:t>
      </w:r>
    </w:p>
    <w:p w14:paraId="056346AF" w14:textId="77777777" w:rsidR="00CB334A" w:rsidRPr="00EB7579" w:rsidRDefault="00CB334A" w:rsidP="00CB334A">
      <w:pPr>
        <w:rPr>
          <w:rFonts w:ascii="Arial" w:hAnsi="Arial"/>
          <w:sz w:val="20"/>
          <w:szCs w:val="20"/>
        </w:rPr>
      </w:pPr>
    </w:p>
    <w:p w14:paraId="302EFE50" w14:textId="30CE3604" w:rsidR="00227F5A" w:rsidRPr="00F75A09" w:rsidRDefault="00227F5A" w:rsidP="00227F5A">
      <w:pPr>
        <w:pStyle w:val="Corpsdetexte"/>
        <w:jc w:val="both"/>
        <w:rPr>
          <w:b/>
          <w:bCs/>
          <w:sz w:val="20"/>
          <w:szCs w:val="20"/>
        </w:rPr>
      </w:pPr>
      <w:r w:rsidRPr="00F75A09">
        <w:rPr>
          <w:sz w:val="20"/>
          <w:szCs w:val="20"/>
        </w:rPr>
        <w:t xml:space="preserve">J’affirme/Nous affirmons, sous peine de résiliation </w:t>
      </w:r>
      <w:r w:rsidR="00FD3ADD">
        <w:rPr>
          <w:sz w:val="20"/>
          <w:szCs w:val="20"/>
        </w:rPr>
        <w:t xml:space="preserve">du </w:t>
      </w:r>
      <w:r w:rsidR="00AB7906">
        <w:rPr>
          <w:sz w:val="20"/>
          <w:szCs w:val="20"/>
        </w:rPr>
        <w:t>marché</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01B2B45C" w14:textId="77777777" w:rsidR="00CB334A" w:rsidRPr="00EB7579" w:rsidRDefault="00CB334A" w:rsidP="00CB334A">
      <w:pPr>
        <w:rPr>
          <w:rFonts w:ascii="Arial" w:hAnsi="Arial"/>
          <w:sz w:val="20"/>
          <w:szCs w:val="20"/>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CB334A" w:rsidRPr="00EB7579" w14:paraId="2CA55DC3" w14:textId="77777777" w:rsidTr="00EB7579">
        <w:tc>
          <w:tcPr>
            <w:tcW w:w="4110" w:type="dxa"/>
            <w:vAlign w:val="center"/>
          </w:tcPr>
          <w:p w14:paraId="3FBDE8D7" w14:textId="77777777" w:rsidR="00CB334A" w:rsidRPr="00EB7579" w:rsidRDefault="00CB334A" w:rsidP="00CB334A">
            <w:pPr>
              <w:jc w:val="center"/>
              <w:rPr>
                <w:rFonts w:ascii="Arial" w:hAnsi="Arial" w:cs="Arial"/>
                <w:b/>
                <w:bCs/>
                <w:sz w:val="20"/>
                <w:szCs w:val="20"/>
              </w:rPr>
            </w:pPr>
            <w:r w:rsidRPr="00EB7579">
              <w:rPr>
                <w:rFonts w:ascii="Arial" w:hAnsi="Arial" w:cs="Arial"/>
                <w:b/>
                <w:bCs/>
                <w:sz w:val="20"/>
                <w:szCs w:val="20"/>
              </w:rPr>
              <w:t>Nom, prénom et qualité</w:t>
            </w:r>
          </w:p>
          <w:p w14:paraId="739A5B84" w14:textId="77777777" w:rsidR="00CB334A" w:rsidRPr="00EB7579" w:rsidRDefault="00CB334A" w:rsidP="00CB334A">
            <w:pPr>
              <w:jc w:val="center"/>
              <w:rPr>
                <w:rFonts w:ascii="Arial" w:hAnsi="Arial" w:cs="Arial"/>
                <w:b/>
                <w:bCs/>
                <w:sz w:val="20"/>
                <w:szCs w:val="20"/>
              </w:rPr>
            </w:pPr>
            <w:proofErr w:type="gramStart"/>
            <w:r w:rsidRPr="00EB7579">
              <w:rPr>
                <w:rFonts w:ascii="Arial" w:hAnsi="Arial" w:cs="Arial"/>
                <w:b/>
                <w:bCs/>
                <w:sz w:val="20"/>
                <w:szCs w:val="20"/>
              </w:rPr>
              <w:t>du</w:t>
            </w:r>
            <w:proofErr w:type="gramEnd"/>
            <w:r w:rsidRPr="00EB7579">
              <w:rPr>
                <w:rFonts w:ascii="Arial" w:hAnsi="Arial" w:cs="Arial"/>
                <w:b/>
                <w:bCs/>
                <w:sz w:val="20"/>
                <w:szCs w:val="20"/>
              </w:rPr>
              <w:t xml:space="preserve"> signataire (*)</w:t>
            </w:r>
          </w:p>
        </w:tc>
        <w:tc>
          <w:tcPr>
            <w:tcW w:w="2468" w:type="dxa"/>
            <w:vAlign w:val="center"/>
          </w:tcPr>
          <w:p w14:paraId="03B5DEE1" w14:textId="77777777" w:rsidR="00CB334A" w:rsidRPr="00EB7579" w:rsidRDefault="00CB334A" w:rsidP="00CB334A">
            <w:pPr>
              <w:jc w:val="center"/>
              <w:rPr>
                <w:rFonts w:ascii="Arial" w:hAnsi="Arial" w:cs="Arial"/>
                <w:b/>
                <w:bCs/>
                <w:sz w:val="20"/>
                <w:szCs w:val="20"/>
              </w:rPr>
            </w:pPr>
            <w:r w:rsidRPr="00EB7579">
              <w:rPr>
                <w:rFonts w:ascii="Arial" w:hAnsi="Arial" w:cs="Arial"/>
                <w:b/>
                <w:bCs/>
                <w:sz w:val="20"/>
                <w:szCs w:val="20"/>
              </w:rPr>
              <w:t>Lieu et date de signature</w:t>
            </w:r>
          </w:p>
        </w:tc>
        <w:tc>
          <w:tcPr>
            <w:tcW w:w="2708" w:type="dxa"/>
            <w:vAlign w:val="center"/>
          </w:tcPr>
          <w:p w14:paraId="7333FE08" w14:textId="77777777" w:rsidR="00CB334A" w:rsidRPr="00EB7579" w:rsidRDefault="00CB334A" w:rsidP="00CB334A">
            <w:pPr>
              <w:jc w:val="center"/>
              <w:rPr>
                <w:rFonts w:ascii="Arial" w:hAnsi="Arial" w:cs="Arial"/>
                <w:b/>
                <w:bCs/>
                <w:sz w:val="20"/>
                <w:szCs w:val="20"/>
              </w:rPr>
            </w:pPr>
            <w:r w:rsidRPr="00EB7579">
              <w:rPr>
                <w:rFonts w:ascii="Arial" w:hAnsi="Arial" w:cs="Arial"/>
                <w:b/>
                <w:bCs/>
                <w:sz w:val="20"/>
                <w:szCs w:val="20"/>
              </w:rPr>
              <w:t>Signature</w:t>
            </w:r>
          </w:p>
        </w:tc>
      </w:tr>
      <w:tr w:rsidR="00CB334A" w:rsidRPr="00EB7579" w14:paraId="0BEC0148" w14:textId="77777777" w:rsidTr="00EB7579">
        <w:trPr>
          <w:trHeight w:val="1021"/>
        </w:trPr>
        <w:tc>
          <w:tcPr>
            <w:tcW w:w="4110" w:type="dxa"/>
            <w:tcBorders>
              <w:bottom w:val="nil"/>
            </w:tcBorders>
            <w:shd w:val="solid" w:color="CCECFF" w:fill="auto"/>
          </w:tcPr>
          <w:p w14:paraId="5F0AC832" w14:textId="77777777" w:rsidR="00CB334A" w:rsidRPr="00EB7579" w:rsidRDefault="00CB334A" w:rsidP="00CB334A">
            <w:pPr>
              <w:jc w:val="both"/>
              <w:rPr>
                <w:rFonts w:ascii="Arial" w:hAnsi="Arial" w:cs="Arial"/>
                <w:b/>
                <w:bCs/>
                <w:sz w:val="20"/>
                <w:szCs w:val="20"/>
              </w:rPr>
            </w:pPr>
          </w:p>
        </w:tc>
        <w:tc>
          <w:tcPr>
            <w:tcW w:w="2468" w:type="dxa"/>
            <w:tcBorders>
              <w:bottom w:val="nil"/>
            </w:tcBorders>
            <w:shd w:val="solid" w:color="CCECFF" w:fill="auto"/>
          </w:tcPr>
          <w:p w14:paraId="3BAF1582" w14:textId="77777777" w:rsidR="00CB334A" w:rsidRPr="00EB7579" w:rsidRDefault="00CB334A" w:rsidP="00CB334A">
            <w:pPr>
              <w:jc w:val="both"/>
              <w:rPr>
                <w:rFonts w:ascii="Arial" w:hAnsi="Arial" w:cs="Arial"/>
                <w:b/>
                <w:bCs/>
                <w:sz w:val="20"/>
                <w:szCs w:val="20"/>
              </w:rPr>
            </w:pPr>
          </w:p>
        </w:tc>
        <w:tc>
          <w:tcPr>
            <w:tcW w:w="2708" w:type="dxa"/>
            <w:tcBorders>
              <w:bottom w:val="nil"/>
            </w:tcBorders>
            <w:shd w:val="solid" w:color="CCECFF" w:fill="auto"/>
          </w:tcPr>
          <w:p w14:paraId="46D8F2EB" w14:textId="77777777" w:rsidR="00CB334A" w:rsidRPr="00EB7579" w:rsidRDefault="00CB334A" w:rsidP="00CB334A">
            <w:pPr>
              <w:jc w:val="both"/>
              <w:rPr>
                <w:rFonts w:ascii="Arial" w:hAnsi="Arial" w:cs="Arial"/>
                <w:b/>
                <w:bCs/>
                <w:sz w:val="20"/>
                <w:szCs w:val="20"/>
              </w:rPr>
            </w:pPr>
          </w:p>
        </w:tc>
      </w:tr>
    </w:tbl>
    <w:p w14:paraId="6C03D11C" w14:textId="1799FAF5" w:rsidR="00F361E1" w:rsidRPr="00C00716" w:rsidRDefault="00CB334A" w:rsidP="002B603F">
      <w:pPr>
        <w:tabs>
          <w:tab w:val="left" w:pos="5040"/>
        </w:tabs>
        <w:rPr>
          <w:rFonts w:ascii="Arial" w:hAnsi="Arial" w:cs="Arial"/>
          <w:b/>
          <w:bCs/>
          <w:sz w:val="16"/>
          <w:szCs w:val="20"/>
        </w:rPr>
      </w:pPr>
      <w:r w:rsidRPr="00C00716">
        <w:rPr>
          <w:rFonts w:ascii="Arial" w:hAnsi="Arial" w:cs="Arial"/>
          <w:sz w:val="16"/>
          <w:szCs w:val="20"/>
        </w:rPr>
        <w:t>(*) Le signataire doit avoir le pouvoir d’engager la personne qu’il représente</w:t>
      </w:r>
    </w:p>
    <w:p w14:paraId="77460D3D" w14:textId="0A42CCD0" w:rsidR="006E1CC3" w:rsidRDefault="001A6677" w:rsidP="001A6677">
      <w:pPr>
        <w:widowControl w:val="0"/>
        <w:tabs>
          <w:tab w:val="left" w:pos="1455"/>
        </w:tabs>
        <w:jc w:val="both"/>
        <w:rPr>
          <w:rFonts w:ascii="Arial" w:hAnsi="Arial" w:cs="Arial"/>
          <w:sz w:val="20"/>
          <w:szCs w:val="20"/>
        </w:rPr>
      </w:pPr>
      <w:r>
        <w:rPr>
          <w:rFonts w:ascii="Arial" w:hAnsi="Arial" w:cs="Arial"/>
          <w:sz w:val="20"/>
          <w:szCs w:val="20"/>
        </w:rPr>
        <w:tab/>
      </w:r>
    </w:p>
    <w:p w14:paraId="2329B7F8" w14:textId="77777777" w:rsidR="00F334E8" w:rsidRPr="00EB7579" w:rsidRDefault="00F334E8" w:rsidP="002B603F">
      <w:pPr>
        <w:tabs>
          <w:tab w:val="left" w:pos="5040"/>
        </w:tabs>
        <w:ind w:left="425" w:hanging="425"/>
        <w:jc w:val="both"/>
        <w:rPr>
          <w:rFonts w:ascii="Arial" w:hAnsi="Arial" w:cs="Arial"/>
          <w:sz w:val="20"/>
          <w:szCs w:val="20"/>
        </w:rPr>
      </w:pPr>
    </w:p>
    <w:tbl>
      <w:tblPr>
        <w:tblW w:w="9410"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410"/>
      </w:tblGrid>
      <w:tr w:rsidR="002B603F" w:rsidRPr="00EB7579" w14:paraId="63628BB3" w14:textId="77777777" w:rsidTr="00C00716">
        <w:tc>
          <w:tcPr>
            <w:tcW w:w="9410" w:type="dxa"/>
            <w:shd w:val="clear" w:color="FFFF00" w:fill="auto"/>
          </w:tcPr>
          <w:p w14:paraId="4DB63D82" w14:textId="22E11625" w:rsidR="002B603F" w:rsidRPr="00EB7579" w:rsidRDefault="002B603F" w:rsidP="00C00716">
            <w:pPr>
              <w:tabs>
                <w:tab w:val="left" w:pos="-142"/>
                <w:tab w:val="left" w:pos="4111"/>
              </w:tabs>
              <w:ind w:right="1080"/>
              <w:jc w:val="both"/>
              <w:rPr>
                <w:rFonts w:ascii="Arial" w:hAnsi="Arial" w:cs="Arial"/>
                <w:b/>
                <w:bCs/>
                <w:sz w:val="20"/>
                <w:szCs w:val="20"/>
              </w:rPr>
            </w:pPr>
            <w:r w:rsidRPr="00EB7579">
              <w:rPr>
                <w:rFonts w:ascii="Arial" w:hAnsi="Arial" w:cs="Arial"/>
                <w:sz w:val="20"/>
                <w:szCs w:val="20"/>
              </w:rPr>
              <w:br w:type="page"/>
            </w:r>
            <w:r w:rsidRPr="00EB7579">
              <w:rPr>
                <w:rFonts w:ascii="Arial" w:hAnsi="Arial" w:cs="Arial"/>
                <w:sz w:val="20"/>
                <w:szCs w:val="20"/>
              </w:rPr>
              <w:br w:type="page"/>
            </w:r>
            <w:r w:rsidR="00C00716">
              <w:rPr>
                <w:rFonts w:ascii="Arial" w:hAnsi="Arial" w:cs="Arial"/>
                <w:b/>
                <w:bCs/>
                <w:sz w:val="20"/>
                <w:szCs w:val="20"/>
              </w:rPr>
              <w:t>F</w:t>
            </w:r>
            <w:r w:rsidRPr="00EB7579">
              <w:rPr>
                <w:rFonts w:ascii="Arial" w:hAnsi="Arial" w:cs="Arial"/>
                <w:b/>
                <w:bCs/>
                <w:sz w:val="20"/>
                <w:szCs w:val="20"/>
              </w:rPr>
              <w:t xml:space="preserve">. Décision du pouvoir adjudicateur </w:t>
            </w:r>
          </w:p>
        </w:tc>
      </w:tr>
    </w:tbl>
    <w:p w14:paraId="56964C4F" w14:textId="77777777" w:rsidR="002B603F" w:rsidRPr="00EB7579" w:rsidRDefault="002B603F" w:rsidP="002B603F">
      <w:pPr>
        <w:jc w:val="both"/>
        <w:rPr>
          <w:rFonts w:ascii="Arial" w:hAnsi="Arial" w:cs="Arial"/>
          <w:b/>
          <w:bCs/>
          <w:sz w:val="20"/>
          <w:szCs w:val="20"/>
        </w:rPr>
      </w:pPr>
    </w:p>
    <w:p w14:paraId="45E6CA49" w14:textId="7EE1E023" w:rsidR="00C00716" w:rsidRDefault="00C00716" w:rsidP="00C00716">
      <w:pPr>
        <w:jc w:val="both"/>
        <w:rPr>
          <w:rFonts w:ascii="Arial" w:hAnsi="Arial" w:cs="Arial"/>
          <w:sz w:val="20"/>
          <w:szCs w:val="20"/>
        </w:rPr>
      </w:pPr>
      <w:r w:rsidRPr="00C00716">
        <w:rPr>
          <w:rFonts w:ascii="Arial" w:hAnsi="Arial" w:cs="Arial"/>
          <w:b/>
          <w:bCs/>
          <w:sz w:val="20"/>
          <w:szCs w:val="20"/>
        </w:rPr>
        <w:t>Est acceptée</w:t>
      </w:r>
      <w:r w:rsidRPr="00C00716">
        <w:rPr>
          <w:rFonts w:ascii="Arial" w:hAnsi="Arial" w:cs="Arial"/>
          <w:sz w:val="20"/>
          <w:szCs w:val="20"/>
        </w:rPr>
        <w:t> la présente offre pour valoir acte d’engagement</w:t>
      </w:r>
      <w:r w:rsidR="00AC1847">
        <w:rPr>
          <w:rFonts w:ascii="Arial" w:hAnsi="Arial" w:cs="Arial"/>
          <w:sz w:val="20"/>
          <w:szCs w:val="20"/>
        </w:rPr>
        <w:t>.</w:t>
      </w:r>
    </w:p>
    <w:p w14:paraId="63AD49C6" w14:textId="09F42F6A" w:rsidR="001232EB" w:rsidRDefault="001232EB" w:rsidP="00C00716">
      <w:pPr>
        <w:jc w:val="both"/>
        <w:rPr>
          <w:rFonts w:ascii="Arial" w:hAnsi="Arial" w:cs="Arial"/>
          <w:sz w:val="20"/>
          <w:szCs w:val="20"/>
        </w:rPr>
      </w:pPr>
    </w:p>
    <w:p w14:paraId="51205E6B" w14:textId="03654B15" w:rsidR="001A6677" w:rsidRPr="007B11FB" w:rsidRDefault="001A6677" w:rsidP="001A6677">
      <w:pPr>
        <w:jc w:val="both"/>
        <w:rPr>
          <w:rFonts w:ascii="Arial" w:hAnsi="Arial" w:cs="Arial"/>
          <w:sz w:val="20"/>
        </w:rPr>
      </w:pPr>
      <w:r w:rsidRPr="007B11FB">
        <w:rPr>
          <w:rFonts w:ascii="Arial" w:hAnsi="Arial" w:cs="Arial"/>
          <w:sz w:val="20"/>
        </w:rPr>
        <w:t xml:space="preserve">Elle est complétée par les annexes suivantes : </w:t>
      </w:r>
    </w:p>
    <w:p w14:paraId="61D31333" w14:textId="77777777" w:rsidR="001A6677" w:rsidRPr="007B11FB" w:rsidRDefault="001A6677" w:rsidP="001A6677">
      <w:pPr>
        <w:jc w:val="both"/>
        <w:rPr>
          <w:rFonts w:ascii="Arial" w:hAnsi="Arial" w:cs="Arial"/>
          <w:i/>
          <w:iCs/>
          <w:sz w:val="20"/>
        </w:rPr>
      </w:pPr>
      <w:r w:rsidRPr="007B11FB">
        <w:rPr>
          <w:rFonts w:ascii="Arial" w:hAnsi="Arial" w:cs="Arial"/>
          <w:i/>
          <w:iCs/>
          <w:sz w:val="20"/>
        </w:rPr>
        <w:t>(</w:t>
      </w:r>
      <w:proofErr w:type="gramStart"/>
      <w:r w:rsidRPr="007B11FB">
        <w:rPr>
          <w:rFonts w:ascii="Arial" w:hAnsi="Arial" w:cs="Arial"/>
          <w:i/>
          <w:iCs/>
          <w:sz w:val="20"/>
        </w:rPr>
        <w:t>cocher</w:t>
      </w:r>
      <w:proofErr w:type="gramEnd"/>
      <w:r w:rsidRPr="007B11FB">
        <w:rPr>
          <w:rFonts w:ascii="Arial" w:hAnsi="Arial" w:cs="Arial"/>
          <w:i/>
          <w:iCs/>
          <w:sz w:val="20"/>
        </w:rPr>
        <w:t xml:space="preserve"> la case correspondante) </w:t>
      </w:r>
    </w:p>
    <w:p w14:paraId="79946DAE" w14:textId="77777777" w:rsidR="001A6677" w:rsidRPr="007B11FB" w:rsidRDefault="001A6677" w:rsidP="001A6677">
      <w:pPr>
        <w:jc w:val="both"/>
        <w:rPr>
          <w:rFonts w:ascii="Arial" w:hAnsi="Arial" w:cs="Arial"/>
          <w:sz w:val="18"/>
          <w:szCs w:val="22"/>
        </w:rPr>
      </w:pPr>
    </w:p>
    <w:p w14:paraId="4E40AA77" w14:textId="77777777" w:rsidR="001A6677" w:rsidRPr="007B11FB" w:rsidRDefault="001A6677" w:rsidP="001A6677">
      <w:pPr>
        <w:jc w:val="both"/>
        <w:rPr>
          <w:rFonts w:ascii="Arial" w:hAnsi="Arial" w:cs="Arial"/>
          <w:sz w:val="20"/>
        </w:rPr>
      </w:pPr>
      <w:r w:rsidRPr="007B11FB">
        <w:rPr>
          <w:rFonts w:ascii="Arial" w:hAnsi="Arial" w:cs="Arial"/>
          <w:b/>
          <w:bCs/>
          <w:sz w:val="20"/>
          <w:highlight w:val="lightGray"/>
        </w:rPr>
        <w:fldChar w:fldCharType="begin">
          <w:ffData>
            <w:name w:val=""/>
            <w:enabled/>
            <w:calcOnExit w:val="0"/>
            <w:checkBox>
              <w:sizeAuto/>
              <w:default w:val="0"/>
            </w:checkBox>
          </w:ffData>
        </w:fldChar>
      </w:r>
      <w:r w:rsidRPr="007B11FB">
        <w:rPr>
          <w:rFonts w:ascii="Arial" w:hAnsi="Arial" w:cs="Arial"/>
          <w:b/>
          <w:bCs/>
          <w:sz w:val="20"/>
          <w:highlight w:val="lightGray"/>
        </w:rPr>
        <w:instrText xml:space="preserve"> FORMCHECKBOX </w:instrText>
      </w:r>
      <w:r w:rsidRPr="007B11FB">
        <w:rPr>
          <w:rFonts w:ascii="Arial" w:hAnsi="Arial" w:cs="Arial"/>
          <w:b/>
          <w:bCs/>
          <w:sz w:val="20"/>
          <w:highlight w:val="lightGray"/>
        </w:rPr>
      </w:r>
      <w:r w:rsidRPr="007B11FB">
        <w:rPr>
          <w:rFonts w:ascii="Arial" w:hAnsi="Arial" w:cs="Arial"/>
          <w:b/>
          <w:bCs/>
          <w:sz w:val="20"/>
          <w:highlight w:val="lightGray"/>
        </w:rPr>
        <w:fldChar w:fldCharType="separate"/>
      </w:r>
      <w:r w:rsidRPr="007B11FB">
        <w:rPr>
          <w:rFonts w:ascii="Arial" w:hAnsi="Arial" w:cs="Arial"/>
          <w:b/>
          <w:bCs/>
          <w:sz w:val="20"/>
          <w:highlight w:val="lightGray"/>
        </w:rPr>
        <w:fldChar w:fldCharType="end"/>
      </w:r>
      <w:r w:rsidRPr="007B11FB">
        <w:rPr>
          <w:rFonts w:ascii="Arial" w:hAnsi="Arial" w:cs="Arial"/>
          <w:b/>
          <w:bCs/>
          <w:sz w:val="20"/>
        </w:rPr>
        <w:t xml:space="preserve">  </w:t>
      </w:r>
      <w:r w:rsidRPr="007B11FB">
        <w:rPr>
          <w:rFonts w:ascii="Arial" w:hAnsi="Arial" w:cs="Arial"/>
          <w:sz w:val="20"/>
        </w:rPr>
        <w:t xml:space="preserve">Annexe n° … relative à la présentation d’un sous-traitant (ou DC4) </w:t>
      </w:r>
    </w:p>
    <w:p w14:paraId="21D8739F" w14:textId="77777777" w:rsidR="001A6677" w:rsidRPr="007B11FB" w:rsidRDefault="001A6677" w:rsidP="001A6677">
      <w:pPr>
        <w:jc w:val="both"/>
        <w:rPr>
          <w:rFonts w:ascii="Arial" w:hAnsi="Arial" w:cs="Arial"/>
          <w:sz w:val="20"/>
        </w:rPr>
      </w:pPr>
      <w:r w:rsidRPr="007B11FB">
        <w:rPr>
          <w:rFonts w:ascii="Arial" w:hAnsi="Arial" w:cs="Arial"/>
          <w:sz w:val="20"/>
        </w:rPr>
        <w:t xml:space="preserve"> </w:t>
      </w:r>
    </w:p>
    <w:p w14:paraId="07D84CD1" w14:textId="25FFD852" w:rsidR="001A6677" w:rsidRPr="007B11FB" w:rsidRDefault="001A6677" w:rsidP="001A6677">
      <w:pPr>
        <w:jc w:val="both"/>
        <w:rPr>
          <w:rFonts w:ascii="Arial" w:hAnsi="Arial" w:cs="Arial"/>
          <w:sz w:val="20"/>
        </w:rPr>
      </w:pPr>
      <w:r w:rsidRPr="007B11FB">
        <w:rPr>
          <w:rFonts w:ascii="Arial" w:hAnsi="Arial" w:cs="Arial"/>
          <w:b/>
          <w:bCs/>
          <w:sz w:val="20"/>
          <w:highlight w:val="lightGray"/>
        </w:rPr>
        <w:fldChar w:fldCharType="begin">
          <w:ffData>
            <w:name w:val=""/>
            <w:enabled/>
            <w:calcOnExit w:val="0"/>
            <w:checkBox>
              <w:sizeAuto/>
              <w:default w:val="0"/>
            </w:checkBox>
          </w:ffData>
        </w:fldChar>
      </w:r>
      <w:r w:rsidRPr="007B11FB">
        <w:rPr>
          <w:rFonts w:ascii="Arial" w:hAnsi="Arial" w:cs="Arial"/>
          <w:b/>
          <w:bCs/>
          <w:sz w:val="20"/>
          <w:highlight w:val="lightGray"/>
        </w:rPr>
        <w:instrText xml:space="preserve"> FORMCHECKBOX </w:instrText>
      </w:r>
      <w:r w:rsidRPr="007B11FB">
        <w:rPr>
          <w:rFonts w:ascii="Arial" w:hAnsi="Arial" w:cs="Arial"/>
          <w:b/>
          <w:bCs/>
          <w:sz w:val="20"/>
          <w:highlight w:val="lightGray"/>
        </w:rPr>
      </w:r>
      <w:r w:rsidRPr="007B11FB">
        <w:rPr>
          <w:rFonts w:ascii="Arial" w:hAnsi="Arial" w:cs="Arial"/>
          <w:b/>
          <w:bCs/>
          <w:sz w:val="20"/>
          <w:highlight w:val="lightGray"/>
        </w:rPr>
        <w:fldChar w:fldCharType="separate"/>
      </w:r>
      <w:r w:rsidRPr="007B11FB">
        <w:rPr>
          <w:rFonts w:ascii="Arial" w:hAnsi="Arial" w:cs="Arial"/>
          <w:b/>
          <w:bCs/>
          <w:sz w:val="20"/>
          <w:highlight w:val="lightGray"/>
        </w:rPr>
        <w:fldChar w:fldCharType="end"/>
      </w:r>
      <w:r w:rsidRPr="007B11FB">
        <w:rPr>
          <w:rFonts w:ascii="Arial" w:hAnsi="Arial" w:cs="Arial"/>
          <w:b/>
          <w:bCs/>
          <w:sz w:val="20"/>
        </w:rPr>
        <w:t xml:space="preserve">  </w:t>
      </w:r>
      <w:r w:rsidRPr="007B11FB">
        <w:rPr>
          <w:rFonts w:ascii="Arial" w:hAnsi="Arial" w:cs="Arial"/>
          <w:sz w:val="20"/>
        </w:rPr>
        <w:t xml:space="preserve">Annexe n°… relative à la mise au point </w:t>
      </w:r>
      <w:r w:rsidR="00FD3ADD">
        <w:rPr>
          <w:rFonts w:ascii="Arial" w:hAnsi="Arial" w:cs="Arial"/>
          <w:sz w:val="20"/>
        </w:rPr>
        <w:t>du marché</w:t>
      </w:r>
      <w:r w:rsidRPr="007B11FB">
        <w:rPr>
          <w:rFonts w:ascii="Arial" w:hAnsi="Arial" w:cs="Arial"/>
          <w:sz w:val="20"/>
        </w:rPr>
        <w:t xml:space="preserve"> </w:t>
      </w:r>
    </w:p>
    <w:p w14:paraId="0A799EBC" w14:textId="22FCD16C" w:rsidR="00C00716" w:rsidRDefault="00C00716" w:rsidP="00C00716">
      <w:pPr>
        <w:jc w:val="both"/>
        <w:rPr>
          <w:b/>
          <w:sz w:val="20"/>
          <w:szCs w:val="20"/>
        </w:rPr>
      </w:pPr>
    </w:p>
    <w:tbl>
      <w:tblPr>
        <w:tblpPr w:leftFromText="141" w:rightFromText="141" w:vertAnchor="text" w:horzAnchor="margin" w:tblpXSpec="center" w:tblpY="254"/>
        <w:tblW w:w="9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1"/>
        <w:gridCol w:w="5311"/>
      </w:tblGrid>
      <w:tr w:rsidR="00C00716" w:rsidRPr="00C00716" w14:paraId="6FDEA77C" w14:textId="77777777" w:rsidTr="00786FDD">
        <w:trPr>
          <w:trHeight w:val="391"/>
        </w:trPr>
        <w:tc>
          <w:tcPr>
            <w:tcW w:w="9252" w:type="dxa"/>
            <w:gridSpan w:val="2"/>
            <w:vAlign w:val="center"/>
          </w:tcPr>
          <w:p w14:paraId="47524B6F" w14:textId="6C15DDA2" w:rsidR="005F2127" w:rsidRPr="009722B0" w:rsidRDefault="00C00716" w:rsidP="00E52FC2">
            <w:pPr>
              <w:widowControl w:val="0"/>
              <w:jc w:val="center"/>
              <w:rPr>
                <w:rFonts w:ascii="Arial" w:hAnsi="Arial" w:cs="Arial"/>
                <w:b/>
                <w:bCs/>
                <w:sz w:val="20"/>
                <w:szCs w:val="20"/>
                <w:highlight w:val="yellow"/>
              </w:rPr>
            </w:pPr>
            <w:r w:rsidRPr="009722B0">
              <w:rPr>
                <w:rFonts w:ascii="Arial" w:hAnsi="Arial" w:cs="Arial"/>
                <w:b/>
                <w:bCs/>
                <w:sz w:val="20"/>
                <w:szCs w:val="20"/>
              </w:rPr>
              <w:t xml:space="preserve">Signature </w:t>
            </w:r>
            <w:r w:rsidR="009722B0" w:rsidRPr="009722B0">
              <w:rPr>
                <w:rFonts w:ascii="Arial" w:hAnsi="Arial" w:cs="Arial"/>
                <w:b/>
                <w:bCs/>
                <w:sz w:val="20"/>
                <w:szCs w:val="20"/>
              </w:rPr>
              <w:t>du pouvoir adjudicateur</w:t>
            </w:r>
          </w:p>
          <w:p w14:paraId="76CB49E4" w14:textId="3B24CBB9" w:rsidR="00C00716" w:rsidRPr="00E52FC2" w:rsidRDefault="00C00716" w:rsidP="00227F5A">
            <w:pPr>
              <w:tabs>
                <w:tab w:val="left" w:pos="1620"/>
                <w:tab w:val="left" w:pos="1800"/>
              </w:tabs>
              <w:jc w:val="center"/>
              <w:rPr>
                <w:rFonts w:ascii="Arial" w:hAnsi="Arial" w:cs="Arial"/>
                <w:b/>
                <w:bCs/>
                <w:i/>
                <w:iCs/>
                <w:sz w:val="20"/>
                <w:szCs w:val="20"/>
                <w:highlight w:val="yellow"/>
              </w:rPr>
            </w:pPr>
          </w:p>
        </w:tc>
      </w:tr>
      <w:tr w:rsidR="00C00716" w:rsidRPr="00C00716" w14:paraId="6BF27E66" w14:textId="77777777" w:rsidTr="00A70D12">
        <w:trPr>
          <w:trHeight w:val="1839"/>
        </w:trPr>
        <w:tc>
          <w:tcPr>
            <w:tcW w:w="3941" w:type="dxa"/>
            <w:vAlign w:val="center"/>
          </w:tcPr>
          <w:p w14:paraId="4BCC4365" w14:textId="0205E25D" w:rsidR="00C00716" w:rsidRPr="00E52FC2" w:rsidRDefault="00C00716" w:rsidP="00227F5A">
            <w:pPr>
              <w:tabs>
                <w:tab w:val="left" w:pos="1620"/>
                <w:tab w:val="left" w:pos="1800"/>
              </w:tabs>
              <w:rPr>
                <w:rFonts w:ascii="Arial" w:hAnsi="Arial" w:cs="Arial"/>
                <w:sz w:val="20"/>
                <w:szCs w:val="20"/>
                <w:highlight w:val="yellow"/>
              </w:rPr>
            </w:pPr>
            <w:r w:rsidRPr="009722B0">
              <w:rPr>
                <w:rFonts w:ascii="Arial" w:hAnsi="Arial" w:cs="Arial"/>
                <w:sz w:val="20"/>
                <w:szCs w:val="20"/>
              </w:rPr>
              <w:t xml:space="preserve">Fait à </w:t>
            </w:r>
            <w:r w:rsidR="00E52FC2" w:rsidRPr="009722B0">
              <w:rPr>
                <w:rFonts w:ascii="Arial" w:hAnsi="Arial" w:cs="Arial"/>
                <w:sz w:val="20"/>
                <w:szCs w:val="20"/>
              </w:rPr>
              <w:t>…………</w:t>
            </w:r>
            <w:r w:rsidR="001232EB" w:rsidRPr="009722B0">
              <w:rPr>
                <w:rFonts w:ascii="Arial" w:hAnsi="Arial" w:cs="Arial"/>
                <w:sz w:val="20"/>
                <w:szCs w:val="20"/>
              </w:rPr>
              <w:t xml:space="preserve">, </w:t>
            </w:r>
            <w:r w:rsidRPr="009722B0">
              <w:rPr>
                <w:rFonts w:ascii="Arial" w:hAnsi="Arial" w:cs="Arial"/>
                <w:sz w:val="20"/>
                <w:szCs w:val="20"/>
              </w:rPr>
              <w:t>le …………………</w:t>
            </w:r>
            <w:proofErr w:type="gramStart"/>
            <w:r w:rsidRPr="009722B0">
              <w:rPr>
                <w:rFonts w:ascii="Arial" w:hAnsi="Arial" w:cs="Arial"/>
                <w:sz w:val="20"/>
                <w:szCs w:val="20"/>
              </w:rPr>
              <w:t>…….</w:t>
            </w:r>
            <w:proofErr w:type="gramEnd"/>
          </w:p>
        </w:tc>
        <w:tc>
          <w:tcPr>
            <w:tcW w:w="5311" w:type="dxa"/>
            <w:vAlign w:val="center"/>
          </w:tcPr>
          <w:p w14:paraId="02715641" w14:textId="77777777" w:rsidR="00A70D12" w:rsidRPr="00E52FC2" w:rsidRDefault="00A70D12" w:rsidP="00AB7906">
            <w:pPr>
              <w:tabs>
                <w:tab w:val="left" w:pos="1620"/>
                <w:tab w:val="left" w:pos="1800"/>
              </w:tabs>
              <w:rPr>
                <w:rFonts w:ascii="Arial" w:hAnsi="Arial" w:cs="Arial"/>
                <w:sz w:val="20"/>
                <w:szCs w:val="20"/>
                <w:highlight w:val="yellow"/>
              </w:rPr>
            </w:pPr>
          </w:p>
          <w:p w14:paraId="086F376C" w14:textId="77777777" w:rsidR="00A70D12" w:rsidRPr="00E52FC2" w:rsidRDefault="00A70D12" w:rsidP="00AB7906">
            <w:pPr>
              <w:tabs>
                <w:tab w:val="left" w:pos="1620"/>
                <w:tab w:val="left" w:pos="1800"/>
              </w:tabs>
              <w:rPr>
                <w:rFonts w:ascii="Arial" w:hAnsi="Arial" w:cs="Arial"/>
                <w:sz w:val="20"/>
                <w:szCs w:val="20"/>
                <w:highlight w:val="yellow"/>
              </w:rPr>
            </w:pPr>
          </w:p>
          <w:p w14:paraId="76426390" w14:textId="5106AEDD" w:rsidR="00A70D12" w:rsidRPr="00E52FC2" w:rsidRDefault="00A70D12" w:rsidP="00AB7906">
            <w:pPr>
              <w:tabs>
                <w:tab w:val="left" w:pos="1620"/>
                <w:tab w:val="left" w:pos="1800"/>
              </w:tabs>
              <w:rPr>
                <w:rFonts w:ascii="Arial" w:hAnsi="Arial" w:cs="Arial"/>
                <w:sz w:val="20"/>
                <w:szCs w:val="20"/>
                <w:highlight w:val="yellow"/>
              </w:rPr>
            </w:pPr>
          </w:p>
        </w:tc>
      </w:tr>
    </w:tbl>
    <w:p w14:paraId="719E28B8" w14:textId="77777777" w:rsidR="00C00716" w:rsidRPr="00C00716" w:rsidRDefault="00C00716" w:rsidP="00C00716">
      <w:pPr>
        <w:rPr>
          <w:rFonts w:ascii="Arial" w:hAnsi="Arial"/>
          <w:sz w:val="20"/>
          <w:szCs w:val="20"/>
        </w:rPr>
      </w:pPr>
    </w:p>
    <w:p w14:paraId="6E207615" w14:textId="62A27226" w:rsidR="003C0EEA" w:rsidRPr="00C00716" w:rsidRDefault="003C0EEA" w:rsidP="00C00716">
      <w:pPr>
        <w:jc w:val="both"/>
        <w:rPr>
          <w:rFonts w:ascii="Arial" w:hAnsi="Arial"/>
          <w:sz w:val="20"/>
          <w:szCs w:val="20"/>
        </w:rPr>
      </w:pPr>
    </w:p>
    <w:sectPr w:rsidR="003C0EEA" w:rsidRPr="00C00716" w:rsidSect="00EB7579">
      <w:footerReference w:type="default" r:id="rId12"/>
      <w:type w:val="continuous"/>
      <w:pgSz w:w="11906" w:h="16838"/>
      <w:pgMar w:top="1135" w:right="1417" w:bottom="1134"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09FED" w14:textId="77777777" w:rsidR="00CB334A" w:rsidRDefault="00CB334A">
      <w:r>
        <w:separator/>
      </w:r>
    </w:p>
  </w:endnote>
  <w:endnote w:type="continuationSeparator" w:id="0">
    <w:p w14:paraId="2311CF59" w14:textId="77777777" w:rsidR="00CB334A" w:rsidRDefault="00CB3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CB334A"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77777777" w:rsidR="00CB334A" w:rsidRPr="00F75A09" w:rsidRDefault="00CB334A"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191FDEBC" w:rsidR="00CB334A" w:rsidRPr="007A0B24" w:rsidRDefault="008E096A" w:rsidP="00CC5D3C">
          <w:pPr>
            <w:jc w:val="center"/>
            <w:rPr>
              <w:rFonts w:ascii="Arial" w:hAnsi="Arial" w:cs="Arial"/>
              <w:b/>
              <w:bCs/>
              <w:sz w:val="20"/>
              <w:lang w:val="it-IT"/>
            </w:rPr>
          </w:pPr>
          <w:r>
            <w:rPr>
              <w:rFonts w:ascii="Century Gothic" w:hAnsi="Century Gothic"/>
              <w:b/>
              <w:sz w:val="22"/>
              <w:szCs w:val="22"/>
            </w:rPr>
            <w:t>2025-8400-0</w:t>
          </w:r>
          <w:r w:rsidR="00890784">
            <w:rPr>
              <w:rFonts w:ascii="Century Gothic" w:hAnsi="Century Gothic"/>
              <w:b/>
              <w:sz w:val="22"/>
              <w:szCs w:val="22"/>
            </w:rPr>
            <w:t>08</w:t>
          </w:r>
        </w:p>
      </w:tc>
      <w:tc>
        <w:tcPr>
          <w:tcW w:w="497" w:type="dxa"/>
          <w:tcBorders>
            <w:top w:val="single" w:sz="18" w:space="0" w:color="339933"/>
            <w:bottom w:val="single" w:sz="18" w:space="0" w:color="339933"/>
          </w:tcBorders>
          <w:shd w:val="clear" w:color="FFFF00" w:fill="339933"/>
          <w:vAlign w:val="center"/>
        </w:tcPr>
        <w:p w14:paraId="000B2AFE" w14:textId="77777777" w:rsidR="00CB334A" w:rsidRPr="007A0B24" w:rsidRDefault="00CB334A" w:rsidP="00CC5D3C">
          <w:pPr>
            <w:jc w:val="center"/>
            <w:rPr>
              <w:rFonts w:ascii="Arial" w:hAnsi="Arial" w:cs="Arial"/>
              <w:sz w:val="20"/>
              <w:lang w:val="it-IT"/>
            </w:rPr>
          </w:pPr>
        </w:p>
      </w:tc>
      <w:tc>
        <w:tcPr>
          <w:tcW w:w="3313" w:type="dxa"/>
          <w:tcBorders>
            <w:top w:val="single" w:sz="18" w:space="0" w:color="339933"/>
            <w:bottom w:val="single" w:sz="18" w:space="0" w:color="339933"/>
          </w:tcBorders>
          <w:shd w:val="clear" w:color="FFFF00" w:fill="auto"/>
          <w:vAlign w:val="center"/>
        </w:tcPr>
        <w:p w14:paraId="477CFC4F" w14:textId="6D5EF9D0" w:rsidR="00CB334A" w:rsidRPr="00F75A09" w:rsidRDefault="00CB334A" w:rsidP="00A3324A">
          <w:pPr>
            <w:jc w:val="center"/>
            <w:rPr>
              <w:rFonts w:ascii="Arial" w:hAnsi="Arial" w:cs="Arial"/>
              <w:b/>
              <w:bCs/>
              <w:sz w:val="20"/>
            </w:rPr>
          </w:pPr>
          <w:r>
            <w:rPr>
              <w:rFonts w:ascii="Arial" w:hAnsi="Arial" w:cs="Arial"/>
              <w:b/>
              <w:bCs/>
              <w:sz w:val="20"/>
            </w:rPr>
            <w:t xml:space="preserve">Acte d'engagement </w:t>
          </w:r>
        </w:p>
      </w:tc>
      <w:tc>
        <w:tcPr>
          <w:tcW w:w="162" w:type="dxa"/>
          <w:tcBorders>
            <w:top w:val="single" w:sz="18" w:space="0" w:color="339933"/>
            <w:bottom w:val="single" w:sz="18" w:space="0" w:color="339933"/>
          </w:tcBorders>
          <w:shd w:val="clear" w:color="FFFF00" w:fill="339933"/>
          <w:vAlign w:val="center"/>
        </w:tcPr>
        <w:p w14:paraId="20E84FB7" w14:textId="77777777" w:rsidR="00CB334A" w:rsidRPr="00F75A09" w:rsidRDefault="00CB334A"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CB334A" w:rsidRPr="00F75A09" w:rsidRDefault="00CB334A"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CB334A" w:rsidRPr="00F75A09" w:rsidRDefault="00CB334A"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CB334A" w:rsidRPr="00F75A09" w:rsidRDefault="00CB334A"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786FDD">
            <w:rPr>
              <w:rStyle w:val="Numrodepage"/>
              <w:noProof/>
              <w:sz w:val="20"/>
            </w:rPr>
            <w:t>4</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CB334A" w:rsidRPr="00F75A09" w:rsidRDefault="00CB334A"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CB334A" w:rsidRPr="00F75A09" w:rsidRDefault="00CB334A"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786FDD">
            <w:rPr>
              <w:rStyle w:val="Numrodepage"/>
              <w:noProof/>
              <w:sz w:val="20"/>
            </w:rPr>
            <w:t>4</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CB334A" w:rsidRPr="00F75A09" w:rsidRDefault="00CB334A" w:rsidP="00CC5D3C">
          <w:pPr>
            <w:rPr>
              <w:rFonts w:ascii="Arial" w:hAnsi="Arial" w:cs="Arial"/>
              <w:sz w:val="20"/>
            </w:rPr>
          </w:pPr>
        </w:p>
      </w:tc>
    </w:tr>
  </w:tbl>
  <w:p w14:paraId="4EDC9235" w14:textId="77777777" w:rsidR="00CB334A" w:rsidRPr="00CC5D3C" w:rsidRDefault="00CB334A"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66D60" w14:textId="77777777" w:rsidR="00CB334A" w:rsidRDefault="00CB334A">
      <w:r>
        <w:separator/>
      </w:r>
    </w:p>
  </w:footnote>
  <w:footnote w:type="continuationSeparator" w:id="0">
    <w:p w14:paraId="79799926" w14:textId="77777777" w:rsidR="00CB334A" w:rsidRDefault="00CB33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4F4633D"/>
    <w:multiLevelType w:val="multilevel"/>
    <w:tmpl w:val="B9F47642"/>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4" w15:restartNumberingAfterBreak="0">
    <w:nsid w:val="272C756D"/>
    <w:multiLevelType w:val="multilevel"/>
    <w:tmpl w:val="73AC1FCE"/>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721F6BF3"/>
    <w:multiLevelType w:val="hybridMultilevel"/>
    <w:tmpl w:val="5608D96C"/>
    <w:lvl w:ilvl="0" w:tplc="4A32E2CC">
      <w:start w:val="30"/>
      <w:numFmt w:val="bullet"/>
      <w:lvlText w:val="-"/>
      <w:lvlJc w:val="left"/>
      <w:pPr>
        <w:ind w:left="720" w:hanging="360"/>
      </w:pPr>
      <w:rPr>
        <w:rFonts w:ascii="Verdana" w:eastAsia="Calibri"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7"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86278267">
    <w:abstractNumId w:val="12"/>
  </w:num>
  <w:num w:numId="2" w16cid:durableId="899094122">
    <w:abstractNumId w:val="5"/>
  </w:num>
  <w:num w:numId="3" w16cid:durableId="1570267430">
    <w:abstractNumId w:val="6"/>
  </w:num>
  <w:num w:numId="4" w16cid:durableId="1874071953">
    <w:abstractNumId w:val="2"/>
  </w:num>
  <w:num w:numId="5" w16cid:durableId="537278628">
    <w:abstractNumId w:val="11"/>
  </w:num>
  <w:num w:numId="6" w16cid:durableId="1038973165">
    <w:abstractNumId w:val="15"/>
  </w:num>
  <w:num w:numId="7" w16cid:durableId="318391503">
    <w:abstractNumId w:val="7"/>
  </w:num>
  <w:num w:numId="8" w16cid:durableId="382557690">
    <w:abstractNumId w:val="10"/>
  </w:num>
  <w:num w:numId="9" w16cid:durableId="1064522849">
    <w:abstractNumId w:val="16"/>
  </w:num>
  <w:num w:numId="10" w16cid:durableId="1678530955">
    <w:abstractNumId w:val="13"/>
  </w:num>
  <w:num w:numId="11" w16cid:durableId="1883595812">
    <w:abstractNumId w:val="1"/>
  </w:num>
  <w:num w:numId="12" w16cid:durableId="1175458345">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175192972">
    <w:abstractNumId w:val="8"/>
  </w:num>
  <w:num w:numId="14" w16cid:durableId="877206206">
    <w:abstractNumId w:val="17"/>
  </w:num>
  <w:num w:numId="15" w16cid:durableId="844788954">
    <w:abstractNumId w:val="9"/>
  </w:num>
  <w:num w:numId="16" w16cid:durableId="597644163">
    <w:abstractNumId w:val="3"/>
  </w:num>
  <w:num w:numId="17" w16cid:durableId="917054816">
    <w:abstractNumId w:val="4"/>
  </w:num>
  <w:num w:numId="18" w16cid:durableId="1001081332">
    <w:abstractNumId w:val="14"/>
  </w:num>
  <w:num w:numId="19" w16cid:durableId="1289703037">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OSSIS Emeric">
    <w15:presenceInfo w15:providerId="AD" w15:userId="S::emeric.bossis@onf.fr::29db46c2-777f-4d18-a158-0de6c4d622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2F8D"/>
    <w:rsid w:val="000604E8"/>
    <w:rsid w:val="0006232D"/>
    <w:rsid w:val="000625B0"/>
    <w:rsid w:val="00063799"/>
    <w:rsid w:val="000641C2"/>
    <w:rsid w:val="00070362"/>
    <w:rsid w:val="000705FD"/>
    <w:rsid w:val="00071348"/>
    <w:rsid w:val="00073A9A"/>
    <w:rsid w:val="00073F3E"/>
    <w:rsid w:val="00074E70"/>
    <w:rsid w:val="00075A32"/>
    <w:rsid w:val="00083173"/>
    <w:rsid w:val="00085617"/>
    <w:rsid w:val="00085AD3"/>
    <w:rsid w:val="00090AFC"/>
    <w:rsid w:val="000923D1"/>
    <w:rsid w:val="0009273F"/>
    <w:rsid w:val="0009547D"/>
    <w:rsid w:val="0009743B"/>
    <w:rsid w:val="000A2631"/>
    <w:rsid w:val="000A61DD"/>
    <w:rsid w:val="000B0CCD"/>
    <w:rsid w:val="000B1C6E"/>
    <w:rsid w:val="000B3EC4"/>
    <w:rsid w:val="000C307D"/>
    <w:rsid w:val="000C3108"/>
    <w:rsid w:val="000C3C29"/>
    <w:rsid w:val="000C40C5"/>
    <w:rsid w:val="000C55A3"/>
    <w:rsid w:val="000D23E3"/>
    <w:rsid w:val="000D2590"/>
    <w:rsid w:val="000D385B"/>
    <w:rsid w:val="000D59CE"/>
    <w:rsid w:val="000D6EE3"/>
    <w:rsid w:val="000D7156"/>
    <w:rsid w:val="000E02EF"/>
    <w:rsid w:val="000E191B"/>
    <w:rsid w:val="000E1F5D"/>
    <w:rsid w:val="000E7EE0"/>
    <w:rsid w:val="000F1546"/>
    <w:rsid w:val="000F1E37"/>
    <w:rsid w:val="000F4CBB"/>
    <w:rsid w:val="000F5938"/>
    <w:rsid w:val="000F735D"/>
    <w:rsid w:val="00100C90"/>
    <w:rsid w:val="00100E76"/>
    <w:rsid w:val="00101A76"/>
    <w:rsid w:val="00105330"/>
    <w:rsid w:val="001103F0"/>
    <w:rsid w:val="00112243"/>
    <w:rsid w:val="00114922"/>
    <w:rsid w:val="00117460"/>
    <w:rsid w:val="001232D4"/>
    <w:rsid w:val="001232EB"/>
    <w:rsid w:val="00125F86"/>
    <w:rsid w:val="00130E8B"/>
    <w:rsid w:val="00133ACD"/>
    <w:rsid w:val="00134409"/>
    <w:rsid w:val="00134B63"/>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677"/>
    <w:rsid w:val="001A6A05"/>
    <w:rsid w:val="001A70B2"/>
    <w:rsid w:val="001A7857"/>
    <w:rsid w:val="001A7E98"/>
    <w:rsid w:val="001B0BF9"/>
    <w:rsid w:val="001B1F28"/>
    <w:rsid w:val="001B554E"/>
    <w:rsid w:val="001B6916"/>
    <w:rsid w:val="001C09EF"/>
    <w:rsid w:val="001C3D2D"/>
    <w:rsid w:val="001C4213"/>
    <w:rsid w:val="001C5B93"/>
    <w:rsid w:val="001C6FFE"/>
    <w:rsid w:val="001D38E3"/>
    <w:rsid w:val="001D7E7E"/>
    <w:rsid w:val="001E070B"/>
    <w:rsid w:val="001E1640"/>
    <w:rsid w:val="001E224A"/>
    <w:rsid w:val="001E2B82"/>
    <w:rsid w:val="001E4065"/>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B5A"/>
    <w:rsid w:val="0022051F"/>
    <w:rsid w:val="00221191"/>
    <w:rsid w:val="00226760"/>
    <w:rsid w:val="00227F5A"/>
    <w:rsid w:val="00232FA4"/>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1220"/>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01D4"/>
    <w:rsid w:val="002B2395"/>
    <w:rsid w:val="002B536B"/>
    <w:rsid w:val="002B603F"/>
    <w:rsid w:val="002C060A"/>
    <w:rsid w:val="002C59F9"/>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565E"/>
    <w:rsid w:val="002F6AEC"/>
    <w:rsid w:val="002F7AD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43C99"/>
    <w:rsid w:val="00344A0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3F66E6"/>
    <w:rsid w:val="004004BE"/>
    <w:rsid w:val="00400B00"/>
    <w:rsid w:val="004014C3"/>
    <w:rsid w:val="0040185A"/>
    <w:rsid w:val="004019DC"/>
    <w:rsid w:val="00401A16"/>
    <w:rsid w:val="0040405C"/>
    <w:rsid w:val="004048C5"/>
    <w:rsid w:val="00405E86"/>
    <w:rsid w:val="00411CD7"/>
    <w:rsid w:val="00412FF5"/>
    <w:rsid w:val="004140D3"/>
    <w:rsid w:val="00414EC3"/>
    <w:rsid w:val="00425EB2"/>
    <w:rsid w:val="00426E25"/>
    <w:rsid w:val="004271CB"/>
    <w:rsid w:val="004275FD"/>
    <w:rsid w:val="00431540"/>
    <w:rsid w:val="00431C26"/>
    <w:rsid w:val="00432F06"/>
    <w:rsid w:val="00434D54"/>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1497"/>
    <w:rsid w:val="0048218B"/>
    <w:rsid w:val="00484C87"/>
    <w:rsid w:val="00485A22"/>
    <w:rsid w:val="00486A87"/>
    <w:rsid w:val="00491EC7"/>
    <w:rsid w:val="00492139"/>
    <w:rsid w:val="0049238F"/>
    <w:rsid w:val="00493340"/>
    <w:rsid w:val="00493461"/>
    <w:rsid w:val="00493F7B"/>
    <w:rsid w:val="00494416"/>
    <w:rsid w:val="00495024"/>
    <w:rsid w:val="004A4E65"/>
    <w:rsid w:val="004A70A9"/>
    <w:rsid w:val="004B12DB"/>
    <w:rsid w:val="004B21F2"/>
    <w:rsid w:val="004C120C"/>
    <w:rsid w:val="004C2268"/>
    <w:rsid w:val="004C2C98"/>
    <w:rsid w:val="004C3CA9"/>
    <w:rsid w:val="004C6C0C"/>
    <w:rsid w:val="004D12E2"/>
    <w:rsid w:val="004D1672"/>
    <w:rsid w:val="004D1B04"/>
    <w:rsid w:val="004D2C74"/>
    <w:rsid w:val="004D5BF5"/>
    <w:rsid w:val="004D6CDA"/>
    <w:rsid w:val="004D77E9"/>
    <w:rsid w:val="004E09B7"/>
    <w:rsid w:val="004E2B83"/>
    <w:rsid w:val="004E6FB4"/>
    <w:rsid w:val="004F183E"/>
    <w:rsid w:val="004F1CD2"/>
    <w:rsid w:val="004F75AF"/>
    <w:rsid w:val="00500546"/>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0FDF"/>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81056"/>
    <w:rsid w:val="00581A1A"/>
    <w:rsid w:val="00581B6E"/>
    <w:rsid w:val="00581BA0"/>
    <w:rsid w:val="00581BD1"/>
    <w:rsid w:val="0058210B"/>
    <w:rsid w:val="005828E7"/>
    <w:rsid w:val="005841FA"/>
    <w:rsid w:val="00586989"/>
    <w:rsid w:val="0058758C"/>
    <w:rsid w:val="00591FBB"/>
    <w:rsid w:val="00592B1A"/>
    <w:rsid w:val="0059333D"/>
    <w:rsid w:val="00594740"/>
    <w:rsid w:val="005969EE"/>
    <w:rsid w:val="005A0154"/>
    <w:rsid w:val="005A1A21"/>
    <w:rsid w:val="005A28E5"/>
    <w:rsid w:val="005A4BF6"/>
    <w:rsid w:val="005A5CEF"/>
    <w:rsid w:val="005A74E8"/>
    <w:rsid w:val="005A7A4B"/>
    <w:rsid w:val="005B064D"/>
    <w:rsid w:val="005B264B"/>
    <w:rsid w:val="005C1D39"/>
    <w:rsid w:val="005C236E"/>
    <w:rsid w:val="005C3851"/>
    <w:rsid w:val="005C437E"/>
    <w:rsid w:val="005C567D"/>
    <w:rsid w:val="005C5753"/>
    <w:rsid w:val="005C5BD2"/>
    <w:rsid w:val="005C6090"/>
    <w:rsid w:val="005C7E1E"/>
    <w:rsid w:val="005D2021"/>
    <w:rsid w:val="005E0E8F"/>
    <w:rsid w:val="005E14FB"/>
    <w:rsid w:val="005E4684"/>
    <w:rsid w:val="005E4815"/>
    <w:rsid w:val="005E4933"/>
    <w:rsid w:val="005E532E"/>
    <w:rsid w:val="005F0832"/>
    <w:rsid w:val="005F174F"/>
    <w:rsid w:val="005F1FAB"/>
    <w:rsid w:val="005F2127"/>
    <w:rsid w:val="005F2460"/>
    <w:rsid w:val="005F413E"/>
    <w:rsid w:val="005F4D95"/>
    <w:rsid w:val="006002D7"/>
    <w:rsid w:val="006021D3"/>
    <w:rsid w:val="006022A8"/>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66A8"/>
    <w:rsid w:val="00636816"/>
    <w:rsid w:val="00640029"/>
    <w:rsid w:val="006417E1"/>
    <w:rsid w:val="00641956"/>
    <w:rsid w:val="00642C8D"/>
    <w:rsid w:val="00643254"/>
    <w:rsid w:val="00646A3F"/>
    <w:rsid w:val="006507E2"/>
    <w:rsid w:val="0065089D"/>
    <w:rsid w:val="006529FD"/>
    <w:rsid w:val="00652B58"/>
    <w:rsid w:val="00653AA0"/>
    <w:rsid w:val="00653C63"/>
    <w:rsid w:val="00655243"/>
    <w:rsid w:val="006558CE"/>
    <w:rsid w:val="00657979"/>
    <w:rsid w:val="00657D05"/>
    <w:rsid w:val="00662B5D"/>
    <w:rsid w:val="00662E78"/>
    <w:rsid w:val="006647A8"/>
    <w:rsid w:val="00664828"/>
    <w:rsid w:val="0066665A"/>
    <w:rsid w:val="00666A8B"/>
    <w:rsid w:val="006704C1"/>
    <w:rsid w:val="0067120D"/>
    <w:rsid w:val="00675486"/>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C5E4E"/>
    <w:rsid w:val="006D19BD"/>
    <w:rsid w:val="006D1FE0"/>
    <w:rsid w:val="006D4F57"/>
    <w:rsid w:val="006E0109"/>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DE"/>
    <w:rsid w:val="00760DFB"/>
    <w:rsid w:val="00761D81"/>
    <w:rsid w:val="00765C23"/>
    <w:rsid w:val="0076655C"/>
    <w:rsid w:val="0077031D"/>
    <w:rsid w:val="00771A98"/>
    <w:rsid w:val="00773631"/>
    <w:rsid w:val="00773BCA"/>
    <w:rsid w:val="0078129F"/>
    <w:rsid w:val="00781DB3"/>
    <w:rsid w:val="00781EC1"/>
    <w:rsid w:val="007830F6"/>
    <w:rsid w:val="00783232"/>
    <w:rsid w:val="00783367"/>
    <w:rsid w:val="007851C5"/>
    <w:rsid w:val="00786FDD"/>
    <w:rsid w:val="00787D1B"/>
    <w:rsid w:val="00787E8A"/>
    <w:rsid w:val="00790447"/>
    <w:rsid w:val="007936D3"/>
    <w:rsid w:val="007A0B24"/>
    <w:rsid w:val="007A197E"/>
    <w:rsid w:val="007A2649"/>
    <w:rsid w:val="007A2C2F"/>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3190"/>
    <w:rsid w:val="007E4557"/>
    <w:rsid w:val="007E6811"/>
    <w:rsid w:val="007F0086"/>
    <w:rsid w:val="007F1AD6"/>
    <w:rsid w:val="007F54B2"/>
    <w:rsid w:val="007F55DB"/>
    <w:rsid w:val="00800745"/>
    <w:rsid w:val="00801C4C"/>
    <w:rsid w:val="00801C9A"/>
    <w:rsid w:val="00804246"/>
    <w:rsid w:val="00805882"/>
    <w:rsid w:val="0081266F"/>
    <w:rsid w:val="008129EA"/>
    <w:rsid w:val="00812EAB"/>
    <w:rsid w:val="008145A2"/>
    <w:rsid w:val="00814A00"/>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243B"/>
    <w:rsid w:val="00853C0A"/>
    <w:rsid w:val="00854FC6"/>
    <w:rsid w:val="008558A0"/>
    <w:rsid w:val="0085650F"/>
    <w:rsid w:val="008610D4"/>
    <w:rsid w:val="0086125F"/>
    <w:rsid w:val="00861EC9"/>
    <w:rsid w:val="00864F82"/>
    <w:rsid w:val="0087075D"/>
    <w:rsid w:val="00872A59"/>
    <w:rsid w:val="00876BFD"/>
    <w:rsid w:val="008832B7"/>
    <w:rsid w:val="00883756"/>
    <w:rsid w:val="00884CC9"/>
    <w:rsid w:val="00884DDD"/>
    <w:rsid w:val="0088733D"/>
    <w:rsid w:val="0089038B"/>
    <w:rsid w:val="00890784"/>
    <w:rsid w:val="00892668"/>
    <w:rsid w:val="00892D9A"/>
    <w:rsid w:val="00893072"/>
    <w:rsid w:val="008943E8"/>
    <w:rsid w:val="00894D73"/>
    <w:rsid w:val="008A134B"/>
    <w:rsid w:val="008A13C3"/>
    <w:rsid w:val="008A186C"/>
    <w:rsid w:val="008A1BDF"/>
    <w:rsid w:val="008A208A"/>
    <w:rsid w:val="008A71D6"/>
    <w:rsid w:val="008B0566"/>
    <w:rsid w:val="008B19EA"/>
    <w:rsid w:val="008B1B38"/>
    <w:rsid w:val="008B47EC"/>
    <w:rsid w:val="008B4A1C"/>
    <w:rsid w:val="008B5B48"/>
    <w:rsid w:val="008B6489"/>
    <w:rsid w:val="008B75B7"/>
    <w:rsid w:val="008C20D3"/>
    <w:rsid w:val="008C3F41"/>
    <w:rsid w:val="008C5153"/>
    <w:rsid w:val="008C7540"/>
    <w:rsid w:val="008D0349"/>
    <w:rsid w:val="008D0D3D"/>
    <w:rsid w:val="008D0EF4"/>
    <w:rsid w:val="008D1BD9"/>
    <w:rsid w:val="008D5720"/>
    <w:rsid w:val="008D74B7"/>
    <w:rsid w:val="008D776E"/>
    <w:rsid w:val="008E096A"/>
    <w:rsid w:val="008E2474"/>
    <w:rsid w:val="008E2DB5"/>
    <w:rsid w:val="008E2F2E"/>
    <w:rsid w:val="008E5A45"/>
    <w:rsid w:val="008E6EE2"/>
    <w:rsid w:val="008F152B"/>
    <w:rsid w:val="008F2111"/>
    <w:rsid w:val="008F3767"/>
    <w:rsid w:val="008F3EB2"/>
    <w:rsid w:val="008F6103"/>
    <w:rsid w:val="008F624D"/>
    <w:rsid w:val="008F6E57"/>
    <w:rsid w:val="008F7D51"/>
    <w:rsid w:val="00902C33"/>
    <w:rsid w:val="009039D4"/>
    <w:rsid w:val="00904DD6"/>
    <w:rsid w:val="009108DF"/>
    <w:rsid w:val="00914636"/>
    <w:rsid w:val="00916417"/>
    <w:rsid w:val="00917796"/>
    <w:rsid w:val="009201DC"/>
    <w:rsid w:val="00922545"/>
    <w:rsid w:val="00922FD0"/>
    <w:rsid w:val="0092330A"/>
    <w:rsid w:val="0092495F"/>
    <w:rsid w:val="00926283"/>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17E5"/>
    <w:rsid w:val="009722B0"/>
    <w:rsid w:val="00972B1B"/>
    <w:rsid w:val="00972BBB"/>
    <w:rsid w:val="00975790"/>
    <w:rsid w:val="0098252F"/>
    <w:rsid w:val="00982578"/>
    <w:rsid w:val="00982E37"/>
    <w:rsid w:val="00982E8D"/>
    <w:rsid w:val="00985DAF"/>
    <w:rsid w:val="00986A54"/>
    <w:rsid w:val="00994821"/>
    <w:rsid w:val="0099635C"/>
    <w:rsid w:val="00997DE2"/>
    <w:rsid w:val="009A0D50"/>
    <w:rsid w:val="009A1F02"/>
    <w:rsid w:val="009A2C04"/>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244B"/>
    <w:rsid w:val="00A25308"/>
    <w:rsid w:val="00A25B91"/>
    <w:rsid w:val="00A25CD3"/>
    <w:rsid w:val="00A266CD"/>
    <w:rsid w:val="00A267F2"/>
    <w:rsid w:val="00A3324A"/>
    <w:rsid w:val="00A338CC"/>
    <w:rsid w:val="00A34291"/>
    <w:rsid w:val="00A35133"/>
    <w:rsid w:val="00A402C2"/>
    <w:rsid w:val="00A42DD9"/>
    <w:rsid w:val="00A54169"/>
    <w:rsid w:val="00A56ECF"/>
    <w:rsid w:val="00A61288"/>
    <w:rsid w:val="00A61673"/>
    <w:rsid w:val="00A6364D"/>
    <w:rsid w:val="00A65D9C"/>
    <w:rsid w:val="00A67082"/>
    <w:rsid w:val="00A67239"/>
    <w:rsid w:val="00A6741F"/>
    <w:rsid w:val="00A706E8"/>
    <w:rsid w:val="00A70D12"/>
    <w:rsid w:val="00A712B9"/>
    <w:rsid w:val="00A71A98"/>
    <w:rsid w:val="00A7222F"/>
    <w:rsid w:val="00A72BE9"/>
    <w:rsid w:val="00A7596C"/>
    <w:rsid w:val="00A77DF9"/>
    <w:rsid w:val="00A8019C"/>
    <w:rsid w:val="00A81D26"/>
    <w:rsid w:val="00A87836"/>
    <w:rsid w:val="00A878AA"/>
    <w:rsid w:val="00A94594"/>
    <w:rsid w:val="00A949CC"/>
    <w:rsid w:val="00A94ADA"/>
    <w:rsid w:val="00A95F4B"/>
    <w:rsid w:val="00A9600B"/>
    <w:rsid w:val="00A960F7"/>
    <w:rsid w:val="00AA0231"/>
    <w:rsid w:val="00AA1C49"/>
    <w:rsid w:val="00AA71C2"/>
    <w:rsid w:val="00AA750F"/>
    <w:rsid w:val="00AB081A"/>
    <w:rsid w:val="00AB1238"/>
    <w:rsid w:val="00AB1996"/>
    <w:rsid w:val="00AB29A7"/>
    <w:rsid w:val="00AB5C69"/>
    <w:rsid w:val="00AB7906"/>
    <w:rsid w:val="00AB7F10"/>
    <w:rsid w:val="00AC0EC3"/>
    <w:rsid w:val="00AC1479"/>
    <w:rsid w:val="00AC1593"/>
    <w:rsid w:val="00AC1742"/>
    <w:rsid w:val="00AC1847"/>
    <w:rsid w:val="00AC1A67"/>
    <w:rsid w:val="00AC3657"/>
    <w:rsid w:val="00AC4CBF"/>
    <w:rsid w:val="00AD0594"/>
    <w:rsid w:val="00AD0996"/>
    <w:rsid w:val="00AD644E"/>
    <w:rsid w:val="00AD662C"/>
    <w:rsid w:val="00AD67D3"/>
    <w:rsid w:val="00AD71A8"/>
    <w:rsid w:val="00AD78DB"/>
    <w:rsid w:val="00AE0FDD"/>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01B"/>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5976"/>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1E42"/>
    <w:rsid w:val="00BA22D0"/>
    <w:rsid w:val="00BA2C4D"/>
    <w:rsid w:val="00BA2DE9"/>
    <w:rsid w:val="00BA4D0D"/>
    <w:rsid w:val="00BA6A9E"/>
    <w:rsid w:val="00BA6E00"/>
    <w:rsid w:val="00BB0C13"/>
    <w:rsid w:val="00BB0E0B"/>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3902"/>
    <w:rsid w:val="00BD4C11"/>
    <w:rsid w:val="00BD6CBD"/>
    <w:rsid w:val="00BE44BC"/>
    <w:rsid w:val="00BE5BA6"/>
    <w:rsid w:val="00BE5F98"/>
    <w:rsid w:val="00BE65A2"/>
    <w:rsid w:val="00BF1561"/>
    <w:rsid w:val="00BF2D2D"/>
    <w:rsid w:val="00BF42A7"/>
    <w:rsid w:val="00BF574C"/>
    <w:rsid w:val="00BF6F42"/>
    <w:rsid w:val="00BF7EA1"/>
    <w:rsid w:val="00C00716"/>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77B7B"/>
    <w:rsid w:val="00C83CBD"/>
    <w:rsid w:val="00C843AE"/>
    <w:rsid w:val="00C86345"/>
    <w:rsid w:val="00C871F2"/>
    <w:rsid w:val="00C877D6"/>
    <w:rsid w:val="00C87E0C"/>
    <w:rsid w:val="00C926FC"/>
    <w:rsid w:val="00C94496"/>
    <w:rsid w:val="00C946D8"/>
    <w:rsid w:val="00C94AB0"/>
    <w:rsid w:val="00C968AE"/>
    <w:rsid w:val="00C975CD"/>
    <w:rsid w:val="00C97D5E"/>
    <w:rsid w:val="00CA2651"/>
    <w:rsid w:val="00CA36BD"/>
    <w:rsid w:val="00CA43A8"/>
    <w:rsid w:val="00CA74ED"/>
    <w:rsid w:val="00CB334A"/>
    <w:rsid w:val="00CB54A3"/>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6F74"/>
    <w:rsid w:val="00CF036C"/>
    <w:rsid w:val="00CF08BA"/>
    <w:rsid w:val="00CF1387"/>
    <w:rsid w:val="00CF1677"/>
    <w:rsid w:val="00CF1723"/>
    <w:rsid w:val="00CF22C7"/>
    <w:rsid w:val="00CF2C8B"/>
    <w:rsid w:val="00CF4346"/>
    <w:rsid w:val="00CF55A8"/>
    <w:rsid w:val="00CF67BD"/>
    <w:rsid w:val="00D03FA2"/>
    <w:rsid w:val="00D06257"/>
    <w:rsid w:val="00D11B43"/>
    <w:rsid w:val="00D11D54"/>
    <w:rsid w:val="00D135B4"/>
    <w:rsid w:val="00D152FE"/>
    <w:rsid w:val="00D217A9"/>
    <w:rsid w:val="00D2274C"/>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483F"/>
    <w:rsid w:val="00D6584B"/>
    <w:rsid w:val="00D75ADA"/>
    <w:rsid w:val="00D7632A"/>
    <w:rsid w:val="00D80867"/>
    <w:rsid w:val="00D80968"/>
    <w:rsid w:val="00D81964"/>
    <w:rsid w:val="00D82BCC"/>
    <w:rsid w:val="00D83C48"/>
    <w:rsid w:val="00D85272"/>
    <w:rsid w:val="00D866A7"/>
    <w:rsid w:val="00D871ED"/>
    <w:rsid w:val="00D872FE"/>
    <w:rsid w:val="00D90CBD"/>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C5CFA"/>
    <w:rsid w:val="00DD02A1"/>
    <w:rsid w:val="00DD041A"/>
    <w:rsid w:val="00DD1DE8"/>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4405"/>
    <w:rsid w:val="00E24A4E"/>
    <w:rsid w:val="00E32320"/>
    <w:rsid w:val="00E41B92"/>
    <w:rsid w:val="00E426F9"/>
    <w:rsid w:val="00E45909"/>
    <w:rsid w:val="00E4665F"/>
    <w:rsid w:val="00E46F83"/>
    <w:rsid w:val="00E47042"/>
    <w:rsid w:val="00E52FC2"/>
    <w:rsid w:val="00E54A7C"/>
    <w:rsid w:val="00E55023"/>
    <w:rsid w:val="00E5542D"/>
    <w:rsid w:val="00E56039"/>
    <w:rsid w:val="00E56632"/>
    <w:rsid w:val="00E56CFE"/>
    <w:rsid w:val="00E56DE8"/>
    <w:rsid w:val="00E57E6C"/>
    <w:rsid w:val="00E61D08"/>
    <w:rsid w:val="00E62BCA"/>
    <w:rsid w:val="00E63D21"/>
    <w:rsid w:val="00E663D8"/>
    <w:rsid w:val="00E673AE"/>
    <w:rsid w:val="00E67D1B"/>
    <w:rsid w:val="00E703A4"/>
    <w:rsid w:val="00E7246F"/>
    <w:rsid w:val="00E72782"/>
    <w:rsid w:val="00E74264"/>
    <w:rsid w:val="00E74644"/>
    <w:rsid w:val="00E7640E"/>
    <w:rsid w:val="00E77F2A"/>
    <w:rsid w:val="00E81D8D"/>
    <w:rsid w:val="00E86392"/>
    <w:rsid w:val="00E86653"/>
    <w:rsid w:val="00E8673D"/>
    <w:rsid w:val="00E87669"/>
    <w:rsid w:val="00E90AF6"/>
    <w:rsid w:val="00E90C54"/>
    <w:rsid w:val="00E9133B"/>
    <w:rsid w:val="00E926C1"/>
    <w:rsid w:val="00E935E5"/>
    <w:rsid w:val="00E96C5E"/>
    <w:rsid w:val="00EA0891"/>
    <w:rsid w:val="00EA17F2"/>
    <w:rsid w:val="00EA3C5C"/>
    <w:rsid w:val="00EA79CE"/>
    <w:rsid w:val="00EB0195"/>
    <w:rsid w:val="00EB373D"/>
    <w:rsid w:val="00EB55E6"/>
    <w:rsid w:val="00EB58A2"/>
    <w:rsid w:val="00EB60E1"/>
    <w:rsid w:val="00EB6166"/>
    <w:rsid w:val="00EB6C70"/>
    <w:rsid w:val="00EB7579"/>
    <w:rsid w:val="00EC3528"/>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230A2"/>
    <w:rsid w:val="00F23859"/>
    <w:rsid w:val="00F256A2"/>
    <w:rsid w:val="00F25A24"/>
    <w:rsid w:val="00F26630"/>
    <w:rsid w:val="00F27365"/>
    <w:rsid w:val="00F27443"/>
    <w:rsid w:val="00F30269"/>
    <w:rsid w:val="00F32593"/>
    <w:rsid w:val="00F334E8"/>
    <w:rsid w:val="00F3353E"/>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F7F"/>
    <w:rsid w:val="00F922A2"/>
    <w:rsid w:val="00F92D05"/>
    <w:rsid w:val="00F9520A"/>
    <w:rsid w:val="00F95790"/>
    <w:rsid w:val="00F97790"/>
    <w:rsid w:val="00FA16E4"/>
    <w:rsid w:val="00FA184A"/>
    <w:rsid w:val="00FA33E1"/>
    <w:rsid w:val="00FA3A20"/>
    <w:rsid w:val="00FA5E4D"/>
    <w:rsid w:val="00FA6142"/>
    <w:rsid w:val="00FB0EFF"/>
    <w:rsid w:val="00FB33C8"/>
    <w:rsid w:val="00FB5461"/>
    <w:rsid w:val="00FB664F"/>
    <w:rsid w:val="00FB6FA2"/>
    <w:rsid w:val="00FB7108"/>
    <w:rsid w:val="00FC29D5"/>
    <w:rsid w:val="00FC4773"/>
    <w:rsid w:val="00FC48D8"/>
    <w:rsid w:val="00FC49B6"/>
    <w:rsid w:val="00FC52CC"/>
    <w:rsid w:val="00FC5AE2"/>
    <w:rsid w:val="00FC7463"/>
    <w:rsid w:val="00FC753B"/>
    <w:rsid w:val="00FD0B2B"/>
    <w:rsid w:val="00FD20D8"/>
    <w:rsid w:val="00FD3ADD"/>
    <w:rsid w:val="00FD6A6F"/>
    <w:rsid w:val="00FD6ECE"/>
    <w:rsid w:val="00FD77F8"/>
    <w:rsid w:val="00FD7E77"/>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29FD"/>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
    <w:semiHidden/>
    <w:unhideWhenUsed/>
    <w:qFormat/>
    <w:rsid w:val="005F212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uiPriority w:val="99"/>
    <w:rPr>
      <w:rFonts w:cs="Times New Roman"/>
      <w:sz w:val="24"/>
      <w:szCs w:val="24"/>
    </w:rPr>
  </w:style>
  <w:style w:type="character" w:styleId="Numrodepage">
    <w:name w:val="page number"/>
    <w:rsid w:val="00C4669D"/>
    <w:rPr>
      <w:rFonts w:cs="Times New Roman"/>
    </w:rPr>
  </w:style>
  <w:style w:type="paragraph" w:styleId="En-tte">
    <w:name w:val="header"/>
    <w:aliases w:val="index,ho,header odd,headerMOD3,first,hf,header-odd,rh,annexe,Cover Page,En-tête1,E.e,En-tête SQ,h,Header/Footer,Hyphen,Header/Footer1,header odd1,Hyphen1,header odd&#10;,hf&#10;,first&#10;"/>
    <w:basedOn w:val="Normal"/>
    <w:link w:val="En-tteCar"/>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hf&#10;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uiPriority w:val="99"/>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581056"/>
    <w:pPr>
      <w:spacing w:after="200" w:line="276" w:lineRule="auto"/>
      <w:ind w:left="720"/>
      <w:contextualSpacing/>
    </w:pPr>
    <w:rPr>
      <w:rFonts w:ascii="Calibri" w:eastAsia="Calibri" w:hAnsi="Calibri"/>
      <w:sz w:val="22"/>
      <w:szCs w:val="22"/>
      <w:lang w:eastAsia="en-US"/>
    </w:rPr>
  </w:style>
  <w:style w:type="paragraph" w:customStyle="1" w:styleId="fcasegauche">
    <w:name w:val="f_case_gauche"/>
    <w:basedOn w:val="Normal"/>
    <w:rsid w:val="00581056"/>
    <w:pPr>
      <w:spacing w:after="60"/>
      <w:ind w:left="284" w:hanging="284"/>
      <w:jc w:val="both"/>
    </w:pPr>
    <w:rPr>
      <w:rFonts w:ascii="Univers" w:hAnsi="Univers" w:cs="Univers"/>
      <w:sz w:val="20"/>
      <w:szCs w:val="20"/>
    </w:rPr>
  </w:style>
  <w:style w:type="paragraph" w:customStyle="1" w:styleId="StyleparagrapheAvant0ptAprs0pt">
    <w:name w:val="Style paragraphe + Avant : 0 pt Après : 0 pt"/>
    <w:basedOn w:val="Normal"/>
    <w:rsid w:val="0077031D"/>
    <w:pPr>
      <w:overflowPunct w:val="0"/>
      <w:autoSpaceDE w:val="0"/>
      <w:autoSpaceDN w:val="0"/>
      <w:adjustRightInd w:val="0"/>
      <w:jc w:val="both"/>
      <w:textAlignment w:val="baseline"/>
    </w:pPr>
    <w:rPr>
      <w:rFonts w:ascii="Garamond" w:hAnsi="Garamond"/>
      <w:noProof/>
      <w:sz w:val="22"/>
      <w:szCs w:val="22"/>
    </w:rPr>
  </w:style>
  <w:style w:type="character" w:customStyle="1" w:styleId="Titre2Car">
    <w:name w:val="Titre 2 Car"/>
    <w:basedOn w:val="Policepardfaut"/>
    <w:link w:val="Titre2"/>
    <w:uiPriority w:val="9"/>
    <w:semiHidden/>
    <w:rsid w:val="005F2127"/>
    <w:rPr>
      <w:rFonts w:asciiTheme="majorHAnsi" w:eastAsiaTheme="majorEastAsia" w:hAnsiTheme="majorHAnsi" w:cstheme="majorBidi"/>
      <w:color w:val="2E74B5" w:themeColor="accent1" w:themeShade="BF"/>
      <w:sz w:val="26"/>
      <w:szCs w:val="26"/>
    </w:rPr>
  </w:style>
  <w:style w:type="character" w:styleId="Mentionnonrsolue">
    <w:name w:val="Unresolved Mention"/>
    <w:basedOn w:val="Policepardfaut"/>
    <w:uiPriority w:val="99"/>
    <w:semiHidden/>
    <w:unhideWhenUsed/>
    <w:rsid w:val="00D2274C"/>
    <w:rPr>
      <w:color w:val="605E5C"/>
      <w:shd w:val="clear" w:color="auto" w:fill="E1DFDD"/>
    </w:rPr>
  </w:style>
  <w:style w:type="paragraph" w:styleId="Rvision">
    <w:name w:val="Revision"/>
    <w:hidden/>
    <w:uiPriority w:val="99"/>
    <w:semiHidden/>
    <w:rsid w:val="001E406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558133912">
      <w:bodyDiv w:val="1"/>
      <w:marLeft w:val="0"/>
      <w:marRight w:val="0"/>
      <w:marTop w:val="0"/>
      <w:marBottom w:val="0"/>
      <w:divBdr>
        <w:top w:val="none" w:sz="0" w:space="0" w:color="auto"/>
        <w:left w:val="none" w:sz="0" w:space="0" w:color="auto"/>
        <w:bottom w:val="none" w:sz="0" w:space="0" w:color="auto"/>
        <w:right w:val="none" w:sz="0" w:space="0" w:color="auto"/>
      </w:divBdr>
    </w:div>
    <w:div w:id="1094084293">
      <w:bodyDiv w:val="1"/>
      <w:marLeft w:val="0"/>
      <w:marRight w:val="0"/>
      <w:marTop w:val="0"/>
      <w:marBottom w:val="0"/>
      <w:divBdr>
        <w:top w:val="none" w:sz="0" w:space="0" w:color="auto"/>
        <w:left w:val="none" w:sz="0" w:space="0" w:color="auto"/>
        <w:bottom w:val="none" w:sz="0" w:space="0" w:color="auto"/>
        <w:right w:val="none" w:sz="0" w:space="0" w:color="auto"/>
      </w:divBdr>
    </w:div>
    <w:div w:id="1436244033">
      <w:bodyDiv w:val="1"/>
      <w:marLeft w:val="0"/>
      <w:marRight w:val="0"/>
      <w:marTop w:val="0"/>
      <w:marBottom w:val="0"/>
      <w:divBdr>
        <w:top w:val="none" w:sz="0" w:space="0" w:color="auto"/>
        <w:left w:val="none" w:sz="0" w:space="0" w:color="auto"/>
        <w:bottom w:val="none" w:sz="0" w:space="0" w:color="auto"/>
        <w:right w:val="none" w:sz="0" w:space="0" w:color="auto"/>
      </w:divBdr>
    </w:div>
    <w:div w:id="1469586496">
      <w:bodyDiv w:val="1"/>
      <w:marLeft w:val="0"/>
      <w:marRight w:val="0"/>
      <w:marTop w:val="0"/>
      <w:marBottom w:val="0"/>
      <w:divBdr>
        <w:top w:val="none" w:sz="0" w:space="0" w:color="auto"/>
        <w:left w:val="none" w:sz="0" w:space="0" w:color="auto"/>
        <w:bottom w:val="none" w:sz="0" w:space="0" w:color="auto"/>
        <w:right w:val="none" w:sz="0" w:space="0" w:color="auto"/>
      </w:divBdr>
    </w:div>
    <w:div w:id="1649362321">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 w:id="1780177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urent.decup@onf.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meric.bossis@onf.fr" TargetMode="External"/><Relationship Id="rId4" Type="http://schemas.openxmlformats.org/officeDocument/2006/relationships/settings" Target="settings.xml"/><Relationship Id="rId9" Type="http://schemas.openxmlformats.org/officeDocument/2006/relationships/hyperlink" Target="mailto:emeric.bossis@onf.fr" TargetMode="External"/><Relationship Id="rId14"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3D4606-0A06-48B5-BBB0-EE4137A5D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7</Pages>
  <Words>2094</Words>
  <Characters>12694</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PETITLAURENT Olivier</cp:lastModifiedBy>
  <cp:revision>27</cp:revision>
  <cp:lastPrinted>2017-01-17T16:38:00Z</cp:lastPrinted>
  <dcterms:created xsi:type="dcterms:W3CDTF">2023-09-27T08:35:00Z</dcterms:created>
  <dcterms:modified xsi:type="dcterms:W3CDTF">2025-07-02T12:02:00Z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